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A3E57" w14:textId="2A207D98" w:rsidR="00BF678C" w:rsidRPr="00051D27" w:rsidRDefault="00BF678C" w:rsidP="003336CF">
      <w:pPr>
        <w:jc w:val="right"/>
        <w:rPr>
          <w:rFonts w:ascii="Times New Roman" w:hAnsi="Times New Roman" w:cs="Times New Roman"/>
          <w:sz w:val="24"/>
          <w:szCs w:val="24"/>
        </w:rPr>
      </w:pPr>
      <w:r w:rsidRPr="00051D27">
        <w:rPr>
          <w:rFonts w:ascii="Times New Roman" w:hAnsi="Times New Roman" w:cs="Times New Roman"/>
          <w:sz w:val="24"/>
          <w:szCs w:val="24"/>
        </w:rPr>
        <w:t>EELNÕU</w:t>
      </w:r>
    </w:p>
    <w:p w14:paraId="46B0E5AD" w14:textId="588962AF" w:rsidR="00426E5B" w:rsidRPr="00051D27" w:rsidRDefault="00B87147" w:rsidP="003336CF">
      <w:pPr>
        <w:jc w:val="right"/>
        <w:rPr>
          <w:rFonts w:ascii="Times New Roman" w:hAnsi="Times New Roman" w:cs="Times New Roman"/>
          <w:sz w:val="24"/>
          <w:szCs w:val="24"/>
        </w:rPr>
      </w:pPr>
      <w:r>
        <w:rPr>
          <w:rFonts w:ascii="Times New Roman" w:hAnsi="Times New Roman" w:cs="Times New Roman"/>
          <w:sz w:val="24"/>
          <w:szCs w:val="24"/>
        </w:rPr>
        <w:t>13</w:t>
      </w:r>
      <w:r w:rsidR="00BF02EF" w:rsidRPr="00051D27">
        <w:rPr>
          <w:rFonts w:ascii="Times New Roman" w:hAnsi="Times New Roman" w:cs="Times New Roman"/>
          <w:sz w:val="24"/>
          <w:szCs w:val="24"/>
        </w:rPr>
        <w:t>.0</w:t>
      </w:r>
      <w:r w:rsidR="00CB3EF1" w:rsidRPr="00051D27">
        <w:rPr>
          <w:rFonts w:ascii="Times New Roman" w:hAnsi="Times New Roman" w:cs="Times New Roman"/>
          <w:sz w:val="24"/>
          <w:szCs w:val="24"/>
        </w:rPr>
        <w:t>6</w:t>
      </w:r>
      <w:r w:rsidR="000A5DDC" w:rsidRPr="00051D27">
        <w:rPr>
          <w:rFonts w:ascii="Times New Roman" w:hAnsi="Times New Roman" w:cs="Times New Roman"/>
          <w:sz w:val="24"/>
          <w:szCs w:val="24"/>
        </w:rPr>
        <w:t>.</w:t>
      </w:r>
      <w:r w:rsidR="00426E5B" w:rsidRPr="00051D27">
        <w:rPr>
          <w:rFonts w:ascii="Times New Roman" w:hAnsi="Times New Roman" w:cs="Times New Roman"/>
          <w:sz w:val="24"/>
          <w:szCs w:val="24"/>
        </w:rPr>
        <w:t>202</w:t>
      </w:r>
      <w:r w:rsidR="00CB3EF1" w:rsidRPr="00051D27">
        <w:rPr>
          <w:rFonts w:ascii="Times New Roman" w:hAnsi="Times New Roman" w:cs="Times New Roman"/>
          <w:sz w:val="24"/>
          <w:szCs w:val="24"/>
        </w:rPr>
        <w:t>4</w:t>
      </w:r>
    </w:p>
    <w:p w14:paraId="14CE9A2E" w14:textId="77777777" w:rsidR="00FD2661" w:rsidRPr="00051D27" w:rsidRDefault="00FD2661" w:rsidP="003336CF">
      <w:pPr>
        <w:jc w:val="right"/>
        <w:rPr>
          <w:rFonts w:ascii="Times New Roman" w:hAnsi="Times New Roman" w:cs="Times New Roman"/>
          <w:sz w:val="24"/>
          <w:szCs w:val="24"/>
        </w:rPr>
      </w:pPr>
    </w:p>
    <w:p w14:paraId="5F56640C" w14:textId="77777777" w:rsidR="00BF678C" w:rsidRPr="00051D27" w:rsidRDefault="00BF678C" w:rsidP="003336CF">
      <w:pPr>
        <w:jc w:val="center"/>
        <w:rPr>
          <w:rFonts w:ascii="Times New Roman" w:hAnsi="Times New Roman" w:cs="Times New Roman"/>
          <w:b/>
          <w:bCs/>
          <w:sz w:val="24"/>
          <w:szCs w:val="24"/>
        </w:rPr>
      </w:pPr>
    </w:p>
    <w:p w14:paraId="527F79CD" w14:textId="152D949F" w:rsidR="00413E6F" w:rsidRPr="00923A6C" w:rsidRDefault="00413E6F" w:rsidP="00413E6F">
      <w:pPr>
        <w:jc w:val="center"/>
        <w:rPr>
          <w:rFonts w:ascii="Times New Roman" w:hAnsi="Times New Roman" w:cs="Times New Roman"/>
          <w:b/>
          <w:bCs/>
          <w:sz w:val="32"/>
          <w:szCs w:val="32"/>
        </w:rPr>
      </w:pPr>
      <w:del w:id="0" w:author="Katariina Kärsten" w:date="2024-06-21T14:23:00Z">
        <w:r w:rsidRPr="00051D27" w:rsidDel="0043238A">
          <w:rPr>
            <w:rFonts w:ascii="Times New Roman" w:hAnsi="Times New Roman" w:cs="Times New Roman"/>
            <w:b/>
            <w:bCs/>
            <w:sz w:val="32"/>
            <w:szCs w:val="32"/>
          </w:rPr>
          <w:delText xml:space="preserve">Riigilõivuseaduse </w:delText>
        </w:r>
      </w:del>
      <w:commentRangeStart w:id="1"/>
      <w:del w:id="2" w:author="Katariina Kärsten" w:date="2024-06-20T23:43:00Z">
        <w:r w:rsidRPr="00051D27" w:rsidDel="00162D0E">
          <w:rPr>
            <w:rFonts w:ascii="Times New Roman" w:hAnsi="Times New Roman" w:cs="Times New Roman"/>
            <w:b/>
            <w:bCs/>
            <w:sz w:val="32"/>
            <w:szCs w:val="32"/>
          </w:rPr>
          <w:delText>muutmise</w:delText>
        </w:r>
        <w:r w:rsidDel="00162D0E">
          <w:rPr>
            <w:rFonts w:ascii="Times New Roman" w:hAnsi="Times New Roman" w:cs="Times New Roman"/>
            <w:b/>
            <w:bCs/>
            <w:sz w:val="32"/>
            <w:szCs w:val="32"/>
          </w:rPr>
          <w:delText xml:space="preserve"> </w:delText>
        </w:r>
      </w:del>
      <w:commentRangeEnd w:id="1"/>
      <w:r w:rsidR="0043238A">
        <w:rPr>
          <w:rStyle w:val="Kommentaariviide"/>
          <w:rFonts w:asciiTheme="minorHAnsi" w:hAnsiTheme="minorHAnsi" w:cstheme="minorBidi"/>
        </w:rPr>
        <w:commentReference w:id="1"/>
      </w:r>
      <w:del w:id="3" w:author="Katariina Kärsten" w:date="2024-06-21T14:23:00Z">
        <w:r w:rsidDel="0043238A">
          <w:rPr>
            <w:rFonts w:ascii="Times New Roman" w:hAnsi="Times New Roman" w:cs="Times New Roman"/>
            <w:b/>
            <w:bCs/>
            <w:sz w:val="32"/>
            <w:szCs w:val="32"/>
          </w:rPr>
          <w:delText xml:space="preserve">ja </w:delText>
        </w:r>
      </w:del>
      <w:ins w:id="4" w:author="Katariina Kärsten" w:date="2024-06-21T14:23:00Z">
        <w:r w:rsidR="0043238A">
          <w:rPr>
            <w:rFonts w:ascii="Times New Roman" w:hAnsi="Times New Roman" w:cs="Times New Roman"/>
            <w:b/>
            <w:bCs/>
            <w:sz w:val="32"/>
            <w:szCs w:val="32"/>
          </w:rPr>
          <w:t>N</w:t>
        </w:r>
      </w:ins>
      <w:del w:id="5" w:author="Katariina Kärsten" w:date="2024-06-21T14:23:00Z">
        <w:r w:rsidDel="0043238A">
          <w:rPr>
            <w:rFonts w:ascii="Times New Roman" w:hAnsi="Times New Roman" w:cs="Times New Roman"/>
            <w:b/>
            <w:bCs/>
            <w:sz w:val="32"/>
            <w:szCs w:val="32"/>
          </w:rPr>
          <w:delText>n</w:delText>
        </w:r>
      </w:del>
      <w:r w:rsidRPr="00C837CA">
        <w:rPr>
          <w:rFonts w:ascii="Times New Roman" w:hAnsi="Times New Roman" w:cs="Times New Roman"/>
          <w:b/>
          <w:bCs/>
          <w:sz w:val="32"/>
          <w:szCs w:val="32"/>
        </w:rPr>
        <w:t>arkootiliste ja psühhotroopsete ainete ning nende lähteainete seadus</w:t>
      </w:r>
      <w:r>
        <w:rPr>
          <w:rFonts w:ascii="Times New Roman" w:hAnsi="Times New Roman" w:cs="Times New Roman"/>
          <w:b/>
          <w:bCs/>
          <w:sz w:val="32"/>
          <w:szCs w:val="32"/>
        </w:rPr>
        <w:t xml:space="preserve">e </w:t>
      </w:r>
      <w:ins w:id="6" w:author="Katariina Kärsten" w:date="2024-06-21T14:23:00Z">
        <w:r w:rsidR="0043238A">
          <w:rPr>
            <w:rFonts w:ascii="Times New Roman" w:hAnsi="Times New Roman" w:cs="Times New Roman"/>
            <w:b/>
            <w:bCs/>
            <w:sz w:val="32"/>
            <w:szCs w:val="32"/>
          </w:rPr>
          <w:t xml:space="preserve">ja riigilõivuseaduse </w:t>
        </w:r>
      </w:ins>
      <w:r>
        <w:rPr>
          <w:rFonts w:ascii="Times New Roman" w:hAnsi="Times New Roman" w:cs="Times New Roman"/>
          <w:b/>
          <w:bCs/>
          <w:sz w:val="32"/>
          <w:szCs w:val="32"/>
        </w:rPr>
        <w:t>muutmise</w:t>
      </w:r>
      <w:r w:rsidRPr="00051D27">
        <w:rPr>
          <w:rFonts w:ascii="Times New Roman" w:hAnsi="Times New Roman" w:cs="Times New Roman"/>
          <w:b/>
          <w:bCs/>
          <w:sz w:val="32"/>
          <w:szCs w:val="32"/>
        </w:rPr>
        <w:t xml:space="preserve"> seadus </w:t>
      </w:r>
    </w:p>
    <w:p w14:paraId="10491567" w14:textId="7B24C165" w:rsidR="00BF678C" w:rsidRPr="00051D27" w:rsidRDefault="00413E6F" w:rsidP="00413E6F">
      <w:pPr>
        <w:jc w:val="center"/>
        <w:rPr>
          <w:rFonts w:ascii="Times New Roman" w:hAnsi="Times New Roman" w:cs="Times New Roman"/>
          <w:b/>
          <w:bCs/>
          <w:sz w:val="32"/>
          <w:szCs w:val="32"/>
        </w:rPr>
      </w:pPr>
      <w:r w:rsidRPr="00051D27">
        <w:rPr>
          <w:rFonts w:ascii="Times New Roman" w:hAnsi="Times New Roman" w:cs="Times New Roman"/>
          <w:b/>
          <w:bCs/>
          <w:sz w:val="32"/>
          <w:szCs w:val="32"/>
        </w:rPr>
        <w:t>(</w:t>
      </w:r>
      <w:r>
        <w:rPr>
          <w:rFonts w:ascii="Times New Roman" w:hAnsi="Times New Roman" w:cs="Times New Roman"/>
          <w:b/>
          <w:bCs/>
          <w:sz w:val="32"/>
          <w:szCs w:val="32"/>
        </w:rPr>
        <w:t xml:space="preserve">riigilõivud </w:t>
      </w:r>
      <w:r w:rsidRPr="00051D27">
        <w:rPr>
          <w:rFonts w:ascii="Times New Roman" w:hAnsi="Times New Roman" w:cs="Times New Roman"/>
          <w:b/>
          <w:bCs/>
          <w:sz w:val="32"/>
          <w:szCs w:val="32"/>
        </w:rPr>
        <w:t>tervise- ja sotsiaalvaldko</w:t>
      </w:r>
      <w:r>
        <w:rPr>
          <w:rFonts w:ascii="Times New Roman" w:hAnsi="Times New Roman" w:cs="Times New Roman"/>
          <w:b/>
          <w:bCs/>
          <w:sz w:val="32"/>
          <w:szCs w:val="32"/>
        </w:rPr>
        <w:t>n</w:t>
      </w:r>
      <w:r w:rsidRPr="00051D27">
        <w:rPr>
          <w:rFonts w:ascii="Times New Roman" w:hAnsi="Times New Roman" w:cs="Times New Roman"/>
          <w:b/>
          <w:bCs/>
          <w:sz w:val="32"/>
          <w:szCs w:val="32"/>
        </w:rPr>
        <w:t>n</w:t>
      </w:r>
      <w:r>
        <w:rPr>
          <w:rFonts w:ascii="Times New Roman" w:hAnsi="Times New Roman" w:cs="Times New Roman"/>
          <w:b/>
          <w:bCs/>
          <w:sz w:val="32"/>
          <w:szCs w:val="32"/>
        </w:rPr>
        <w:t>as</w:t>
      </w:r>
      <w:r w:rsidRPr="00051D27">
        <w:rPr>
          <w:rFonts w:ascii="Times New Roman" w:hAnsi="Times New Roman" w:cs="Times New Roman"/>
          <w:b/>
          <w:bCs/>
          <w:sz w:val="32"/>
          <w:szCs w:val="32"/>
        </w:rPr>
        <w:t>)</w:t>
      </w:r>
    </w:p>
    <w:p w14:paraId="17284326" w14:textId="77777777" w:rsidR="00FD2661" w:rsidRPr="00051D27" w:rsidRDefault="00FD2661" w:rsidP="003336CF">
      <w:pPr>
        <w:rPr>
          <w:rFonts w:ascii="Times New Roman" w:hAnsi="Times New Roman" w:cs="Times New Roman"/>
          <w:sz w:val="24"/>
          <w:szCs w:val="24"/>
        </w:rPr>
      </w:pPr>
    </w:p>
    <w:p w14:paraId="08BDCC3B" w14:textId="1F58C207" w:rsidR="00BF678C" w:rsidRPr="00051D27" w:rsidRDefault="00BF678C" w:rsidP="003336CF">
      <w:pPr>
        <w:jc w:val="both"/>
        <w:rPr>
          <w:rFonts w:ascii="Times New Roman" w:hAnsi="Times New Roman" w:cs="Times New Roman"/>
          <w:b/>
          <w:bCs/>
          <w:sz w:val="24"/>
          <w:szCs w:val="24"/>
        </w:rPr>
      </w:pPr>
      <w:r w:rsidRPr="00051D27">
        <w:rPr>
          <w:rFonts w:ascii="Times New Roman" w:hAnsi="Times New Roman" w:cs="Times New Roman"/>
          <w:b/>
          <w:bCs/>
          <w:sz w:val="24"/>
          <w:szCs w:val="24"/>
        </w:rPr>
        <w:t xml:space="preserve">§ 1. </w:t>
      </w:r>
      <w:commentRangeStart w:id="7"/>
      <w:r w:rsidR="00F50CA9" w:rsidRPr="00051D27">
        <w:rPr>
          <w:rFonts w:ascii="Times New Roman" w:hAnsi="Times New Roman" w:cs="Times New Roman"/>
          <w:b/>
          <w:bCs/>
          <w:sz w:val="24"/>
          <w:szCs w:val="24"/>
        </w:rPr>
        <w:t>Riigilõivu</w:t>
      </w:r>
      <w:r w:rsidRPr="00051D27">
        <w:rPr>
          <w:rFonts w:ascii="Times New Roman" w:hAnsi="Times New Roman" w:cs="Times New Roman"/>
          <w:b/>
          <w:bCs/>
          <w:sz w:val="24"/>
          <w:szCs w:val="24"/>
        </w:rPr>
        <w:t>seaduse muutmine</w:t>
      </w:r>
      <w:commentRangeEnd w:id="7"/>
      <w:r w:rsidR="0043238A">
        <w:rPr>
          <w:rStyle w:val="Kommentaariviide"/>
          <w:rFonts w:asciiTheme="minorHAnsi" w:hAnsiTheme="minorHAnsi" w:cstheme="minorBidi"/>
        </w:rPr>
        <w:commentReference w:id="7"/>
      </w:r>
    </w:p>
    <w:p w14:paraId="53BF7875" w14:textId="77777777" w:rsidR="00BF678C" w:rsidRPr="00051D27" w:rsidRDefault="00BF678C" w:rsidP="003336CF">
      <w:pPr>
        <w:jc w:val="both"/>
        <w:rPr>
          <w:rFonts w:ascii="Times New Roman" w:hAnsi="Times New Roman" w:cs="Times New Roman"/>
          <w:sz w:val="24"/>
          <w:szCs w:val="24"/>
        </w:rPr>
      </w:pPr>
    </w:p>
    <w:p w14:paraId="7450B033" w14:textId="7DC4E29E" w:rsidR="00BF678C" w:rsidRPr="00051D27" w:rsidRDefault="008D6839" w:rsidP="003336CF">
      <w:pPr>
        <w:jc w:val="both"/>
        <w:rPr>
          <w:rFonts w:ascii="Times New Roman" w:hAnsi="Times New Roman" w:cs="Times New Roman"/>
          <w:sz w:val="24"/>
          <w:szCs w:val="24"/>
        </w:rPr>
      </w:pPr>
      <w:r w:rsidRPr="00051D27">
        <w:rPr>
          <w:rFonts w:ascii="Times New Roman" w:hAnsi="Times New Roman" w:cs="Times New Roman"/>
          <w:sz w:val="24"/>
          <w:szCs w:val="24"/>
        </w:rPr>
        <w:t>Riigilõivu</w:t>
      </w:r>
      <w:r w:rsidR="00BF678C" w:rsidRPr="00051D27">
        <w:rPr>
          <w:rFonts w:ascii="Times New Roman" w:hAnsi="Times New Roman" w:cs="Times New Roman"/>
          <w:sz w:val="24"/>
          <w:szCs w:val="24"/>
        </w:rPr>
        <w:t>seaduses tehakse järgmised muudatused:</w:t>
      </w:r>
    </w:p>
    <w:p w14:paraId="3490B9C1" w14:textId="77777777" w:rsidR="00175790" w:rsidRPr="00051D27" w:rsidRDefault="00175790" w:rsidP="003336CF">
      <w:pPr>
        <w:jc w:val="both"/>
        <w:rPr>
          <w:rFonts w:ascii="Times New Roman" w:hAnsi="Times New Roman" w:cs="Times New Roman"/>
          <w:sz w:val="24"/>
          <w:szCs w:val="24"/>
        </w:rPr>
      </w:pPr>
    </w:p>
    <w:p w14:paraId="51978209" w14:textId="6D2DF9C4" w:rsidR="00B17696" w:rsidRPr="00051D27" w:rsidRDefault="00B17696" w:rsidP="00AB2030">
      <w:pPr>
        <w:pStyle w:val="Loendilik"/>
        <w:numPr>
          <w:ilvl w:val="0"/>
          <w:numId w:val="2"/>
        </w:numPr>
        <w:spacing w:after="0" w:line="240" w:lineRule="auto"/>
        <w:jc w:val="both"/>
        <w:rPr>
          <w:rFonts w:ascii="Times New Roman" w:hAnsi="Times New Roman" w:cs="Times New Roman"/>
          <w:color w:val="000000" w:themeColor="text1"/>
          <w:sz w:val="24"/>
          <w:szCs w:val="24"/>
        </w:rPr>
      </w:pPr>
      <w:r w:rsidRPr="00051D27">
        <w:rPr>
          <w:rFonts w:ascii="Times New Roman" w:eastAsia="Times New Roman" w:hAnsi="Times New Roman" w:cs="Times New Roman"/>
          <w:sz w:val="24"/>
          <w:szCs w:val="24"/>
        </w:rPr>
        <w:t xml:space="preserve">paragrahvi 279 punkt </w:t>
      </w:r>
      <w:r w:rsidR="0EF086E6" w:rsidRPr="00051D27">
        <w:rPr>
          <w:rFonts w:ascii="Times New Roman" w:eastAsia="Times New Roman" w:hAnsi="Times New Roman" w:cs="Times New Roman"/>
          <w:sz w:val="24"/>
          <w:szCs w:val="24"/>
        </w:rPr>
        <w:t>1 muudetakse j</w:t>
      </w:r>
      <w:r w:rsidR="1CB69139" w:rsidRPr="00051D27">
        <w:rPr>
          <w:rFonts w:ascii="Times New Roman" w:eastAsia="Times New Roman" w:hAnsi="Times New Roman" w:cs="Times New Roman"/>
          <w:sz w:val="24"/>
          <w:szCs w:val="24"/>
        </w:rPr>
        <w:t>a sõnastatakse järgmiselt:</w:t>
      </w:r>
    </w:p>
    <w:p w14:paraId="53170D84" w14:textId="77777777" w:rsidR="003336CF" w:rsidRDefault="003336CF" w:rsidP="003336CF">
      <w:pPr>
        <w:jc w:val="both"/>
        <w:rPr>
          <w:rFonts w:ascii="Times New Roman" w:eastAsia="Times New Roman" w:hAnsi="Times New Roman" w:cs="Times New Roman"/>
          <w:sz w:val="24"/>
          <w:szCs w:val="24"/>
        </w:rPr>
      </w:pPr>
    </w:p>
    <w:p w14:paraId="1CDD3A36" w14:textId="76667157" w:rsidR="00B17696" w:rsidRPr="00051D27" w:rsidRDefault="00B17696" w:rsidP="003336CF">
      <w:pPr>
        <w:jc w:val="both"/>
        <w:rPr>
          <w:rFonts w:ascii="Times New Roman" w:eastAsia="Times New Roman" w:hAnsi="Times New Roman" w:cs="Times New Roman"/>
          <w:sz w:val="24"/>
          <w:szCs w:val="24"/>
        </w:rPr>
      </w:pPr>
      <w:r w:rsidRPr="00051D27">
        <w:rPr>
          <w:rFonts w:ascii="Times New Roman" w:eastAsia="Times New Roman" w:hAnsi="Times New Roman" w:cs="Times New Roman"/>
          <w:sz w:val="24"/>
          <w:szCs w:val="24"/>
        </w:rPr>
        <w:t>„</w:t>
      </w:r>
      <w:r w:rsidR="1CB69139" w:rsidRPr="00051D27">
        <w:rPr>
          <w:rFonts w:ascii="Times New Roman" w:eastAsia="Times New Roman" w:hAnsi="Times New Roman" w:cs="Times New Roman"/>
          <w:sz w:val="24"/>
          <w:szCs w:val="24"/>
        </w:rPr>
        <w:t>1) ravimite tootmise tegevusloa puhul, välja arvatud ravimtaimede pakendamine ja vere tootmine, – 2500 eurot</w:t>
      </w:r>
      <w:r w:rsidR="5A49D1B6" w:rsidRPr="00051D27">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w:t>
      </w:r>
    </w:p>
    <w:p w14:paraId="4D619A17" w14:textId="3BC64FFE" w:rsidR="5A49D1B6" w:rsidRPr="00051D27" w:rsidRDefault="5A49D1B6" w:rsidP="003336CF">
      <w:pPr>
        <w:jc w:val="both"/>
        <w:rPr>
          <w:rFonts w:ascii="Times New Roman" w:eastAsia="Times New Roman" w:hAnsi="Times New Roman" w:cs="Times New Roman"/>
          <w:sz w:val="24"/>
          <w:szCs w:val="24"/>
        </w:rPr>
      </w:pPr>
    </w:p>
    <w:p w14:paraId="22F4D27A" w14:textId="5E76EA98" w:rsidR="18466966" w:rsidRPr="00051D27" w:rsidRDefault="18466966"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 xml:space="preserve">paragrahvi 279 </w:t>
      </w:r>
      <w:r w:rsidR="0041204B" w:rsidRPr="00422995">
        <w:rPr>
          <w:rFonts w:ascii="Times New Roman" w:eastAsia="Times New Roman" w:hAnsi="Times New Roman" w:cs="Times New Roman"/>
          <w:sz w:val="24"/>
          <w:szCs w:val="24"/>
        </w:rPr>
        <w:t>täiendatakse</w:t>
      </w:r>
      <w:r w:rsidRPr="00051D27">
        <w:rPr>
          <w:rFonts w:ascii="Times New Roman" w:eastAsia="Times New Roman" w:hAnsi="Times New Roman" w:cs="Times New Roman"/>
          <w:sz w:val="24"/>
          <w:szCs w:val="24"/>
        </w:rPr>
        <w:t xml:space="preserve"> punkt</w:t>
      </w:r>
      <w:r w:rsidR="0041204B">
        <w:rPr>
          <w:rFonts w:ascii="Times New Roman" w:eastAsia="Times New Roman" w:hAnsi="Times New Roman" w:cs="Times New Roman"/>
          <w:sz w:val="24"/>
          <w:szCs w:val="24"/>
        </w:rPr>
        <w:t>iga</w:t>
      </w:r>
      <w:r w:rsidRPr="00051D27">
        <w:rPr>
          <w:rFonts w:ascii="Times New Roman" w:eastAsia="Times New Roman" w:hAnsi="Times New Roman" w:cs="Times New Roman"/>
          <w:sz w:val="24"/>
          <w:szCs w:val="24"/>
        </w:rPr>
        <w:t xml:space="preserve"> 1</w:t>
      </w:r>
      <w:r w:rsidRPr="00051D27">
        <w:rPr>
          <w:rFonts w:ascii="Times New Roman" w:eastAsia="Times New Roman" w:hAnsi="Times New Roman" w:cs="Times New Roman"/>
          <w:sz w:val="24"/>
          <w:szCs w:val="24"/>
          <w:vertAlign w:val="superscript"/>
        </w:rPr>
        <w:t>1</w:t>
      </w:r>
      <w:r w:rsidRPr="00051D27">
        <w:rPr>
          <w:rFonts w:ascii="Times New Roman" w:eastAsia="Times New Roman" w:hAnsi="Times New Roman" w:cs="Times New Roman"/>
          <w:sz w:val="24"/>
          <w:szCs w:val="24"/>
        </w:rPr>
        <w:t xml:space="preserve"> järgmises sõnastuses:</w:t>
      </w:r>
    </w:p>
    <w:p w14:paraId="13AE432B" w14:textId="77777777" w:rsidR="003336CF" w:rsidRDefault="003336CF" w:rsidP="003336CF">
      <w:pPr>
        <w:jc w:val="both"/>
        <w:rPr>
          <w:rFonts w:ascii="Times New Roman" w:eastAsia="Times New Roman" w:hAnsi="Times New Roman" w:cs="Times New Roman"/>
          <w:sz w:val="24"/>
          <w:szCs w:val="24"/>
        </w:rPr>
      </w:pPr>
    </w:p>
    <w:p w14:paraId="3CE7FF92" w14:textId="77E12751" w:rsidR="18466966" w:rsidRPr="00051D27" w:rsidRDefault="18466966" w:rsidP="003336CF">
      <w:pPr>
        <w:jc w:val="both"/>
        <w:rPr>
          <w:rFonts w:ascii="Times New Roman" w:eastAsia="Times New Roman" w:hAnsi="Times New Roman" w:cs="Times New Roman"/>
          <w:sz w:val="24"/>
          <w:szCs w:val="24"/>
        </w:rPr>
      </w:pPr>
      <w:r w:rsidRPr="00051D27">
        <w:rPr>
          <w:rFonts w:ascii="Times New Roman" w:eastAsia="Times New Roman" w:hAnsi="Times New Roman" w:cs="Times New Roman"/>
          <w:sz w:val="24"/>
          <w:szCs w:val="24"/>
        </w:rPr>
        <w:t>„</w:t>
      </w:r>
      <w:r w:rsidR="0EF086E6" w:rsidRPr="00051D27">
        <w:rPr>
          <w:rFonts w:ascii="Times New Roman" w:eastAsia="Times New Roman" w:hAnsi="Times New Roman" w:cs="Times New Roman"/>
          <w:sz w:val="24"/>
          <w:szCs w:val="24"/>
        </w:rPr>
        <w:t>1</w:t>
      </w:r>
      <w:r w:rsidR="0EF086E6" w:rsidRPr="00051D27">
        <w:rPr>
          <w:rFonts w:ascii="Times New Roman" w:eastAsia="Times New Roman" w:hAnsi="Times New Roman" w:cs="Times New Roman"/>
          <w:sz w:val="24"/>
          <w:szCs w:val="24"/>
          <w:vertAlign w:val="superscript"/>
        </w:rPr>
        <w:t>1</w:t>
      </w:r>
      <w:r w:rsidR="0EF086E6" w:rsidRPr="00051D27">
        <w:rPr>
          <w:rFonts w:ascii="Times New Roman" w:eastAsia="Times New Roman" w:hAnsi="Times New Roman" w:cs="Times New Roman"/>
          <w:sz w:val="24"/>
          <w:szCs w:val="24"/>
        </w:rPr>
        <w:t>) ravimite tootmise tegevusloa puhul verepreparaatide tootmiseks – 2000 eurot;</w:t>
      </w:r>
      <w:r w:rsidRPr="00051D27">
        <w:rPr>
          <w:rFonts w:ascii="Times New Roman" w:eastAsia="Times New Roman" w:hAnsi="Times New Roman" w:cs="Times New Roman"/>
          <w:sz w:val="24"/>
          <w:szCs w:val="24"/>
        </w:rPr>
        <w:t>“;</w:t>
      </w:r>
    </w:p>
    <w:p w14:paraId="15E5E285" w14:textId="68E296C0" w:rsidR="1680ED86" w:rsidRPr="00051D27" w:rsidRDefault="1680ED86" w:rsidP="003336CF">
      <w:pPr>
        <w:jc w:val="both"/>
        <w:rPr>
          <w:rFonts w:ascii="Times New Roman" w:eastAsia="Times New Roman" w:hAnsi="Times New Roman" w:cs="Times New Roman"/>
          <w:sz w:val="24"/>
          <w:szCs w:val="24"/>
        </w:rPr>
      </w:pPr>
    </w:p>
    <w:p w14:paraId="4BD33097" w14:textId="7A0E2606" w:rsidR="1680ED86" w:rsidRPr="00F07881" w:rsidRDefault="5DF399BA"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279 punktis 2 asendatakse arv „150“ arvuga „500“;</w:t>
      </w:r>
    </w:p>
    <w:p w14:paraId="20C0A1FD" w14:textId="77777777" w:rsidR="00F07881" w:rsidRPr="00F07881" w:rsidRDefault="00F07881" w:rsidP="00AB2030">
      <w:pPr>
        <w:pStyle w:val="Loendilik"/>
        <w:spacing w:after="0" w:line="240" w:lineRule="auto"/>
        <w:ind w:left="0"/>
        <w:jc w:val="both"/>
        <w:rPr>
          <w:rFonts w:ascii="Times New Roman" w:hAnsi="Times New Roman" w:cs="Times New Roman"/>
          <w:sz w:val="24"/>
          <w:szCs w:val="24"/>
        </w:rPr>
      </w:pPr>
    </w:p>
    <w:p w14:paraId="7038A123" w14:textId="2FF60144" w:rsidR="1680ED86" w:rsidRPr="00F07881" w:rsidRDefault="5DF399BA"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 xml:space="preserve">paragrahvi 279 punktis </w:t>
      </w:r>
      <w:r w:rsidR="0C586F8F" w:rsidRPr="00051D27">
        <w:rPr>
          <w:rFonts w:ascii="Times New Roman" w:eastAsia="Times New Roman" w:hAnsi="Times New Roman" w:cs="Times New Roman"/>
          <w:sz w:val="24"/>
          <w:szCs w:val="24"/>
        </w:rPr>
        <w:t>3</w:t>
      </w:r>
      <w:r w:rsidRPr="00051D27">
        <w:rPr>
          <w:rFonts w:ascii="Times New Roman" w:eastAsia="Times New Roman" w:hAnsi="Times New Roman" w:cs="Times New Roman"/>
          <w:sz w:val="24"/>
          <w:szCs w:val="24"/>
        </w:rPr>
        <w:t xml:space="preserve"> asendatakse arv „1000“ arvuga „2000“;</w:t>
      </w:r>
    </w:p>
    <w:p w14:paraId="63983466" w14:textId="77777777" w:rsidR="00F07881" w:rsidRPr="00F07881" w:rsidRDefault="00F07881" w:rsidP="00AB2030">
      <w:pPr>
        <w:pStyle w:val="Loendilik"/>
        <w:spacing w:after="0" w:line="240" w:lineRule="auto"/>
        <w:ind w:left="0"/>
        <w:jc w:val="both"/>
        <w:rPr>
          <w:rFonts w:ascii="Times New Roman" w:hAnsi="Times New Roman" w:cs="Times New Roman"/>
          <w:sz w:val="24"/>
          <w:szCs w:val="24"/>
        </w:rPr>
      </w:pPr>
    </w:p>
    <w:p w14:paraId="05D885F8" w14:textId="69AC9FEF" w:rsidR="1CD9CA2F" w:rsidRPr="00051D27" w:rsidRDefault="202309A3" w:rsidP="00AB2030">
      <w:pPr>
        <w:pStyle w:val="Loendilik"/>
        <w:numPr>
          <w:ilvl w:val="0"/>
          <w:numId w:val="2"/>
        </w:numPr>
        <w:spacing w:after="0" w:line="240" w:lineRule="auto"/>
        <w:jc w:val="both"/>
        <w:rPr>
          <w:rFonts w:ascii="Times New Roman" w:hAnsi="Times New Roman" w:cs="Times New Roman"/>
          <w:sz w:val="24"/>
          <w:szCs w:val="24"/>
        </w:rPr>
      </w:pPr>
      <w:r w:rsidRPr="202309A3">
        <w:rPr>
          <w:rFonts w:ascii="Times New Roman" w:eastAsia="Times New Roman" w:hAnsi="Times New Roman" w:cs="Times New Roman"/>
          <w:sz w:val="24"/>
          <w:szCs w:val="24"/>
        </w:rPr>
        <w:t xml:space="preserve">paragrahvi </w:t>
      </w:r>
      <w:r w:rsidR="36364891" w:rsidRPr="00AF5668">
        <w:rPr>
          <w:rFonts w:ascii="Times New Roman" w:eastAsia="Times New Roman" w:hAnsi="Times New Roman" w:cs="Times New Roman"/>
          <w:sz w:val="24"/>
          <w:szCs w:val="24"/>
        </w:rPr>
        <w:t>279</w:t>
      </w:r>
      <w:r w:rsidRPr="202309A3">
        <w:rPr>
          <w:rFonts w:ascii="Times New Roman" w:eastAsia="Times New Roman" w:hAnsi="Times New Roman" w:cs="Times New Roman"/>
          <w:sz w:val="24"/>
          <w:szCs w:val="24"/>
        </w:rPr>
        <w:t xml:space="preserve"> punkt 4 muudetakse </w:t>
      </w:r>
      <w:r w:rsidRPr="00422995">
        <w:rPr>
          <w:rFonts w:ascii="Times New Roman" w:eastAsia="Times New Roman" w:hAnsi="Times New Roman" w:cs="Times New Roman"/>
          <w:sz w:val="24"/>
          <w:szCs w:val="24"/>
        </w:rPr>
        <w:t>ja sõnastatakse järgmiselt:</w:t>
      </w:r>
    </w:p>
    <w:p w14:paraId="209E6696" w14:textId="76509E30" w:rsidR="003336CF" w:rsidRDefault="003336CF" w:rsidP="003336CF">
      <w:pPr>
        <w:jc w:val="both"/>
        <w:rPr>
          <w:rFonts w:ascii="Times New Roman" w:eastAsia="Times New Roman" w:hAnsi="Times New Roman" w:cs="Times New Roman"/>
          <w:sz w:val="24"/>
          <w:szCs w:val="24"/>
        </w:rPr>
      </w:pPr>
    </w:p>
    <w:p w14:paraId="0222E887" w14:textId="35158F45" w:rsidR="1CD9CA2F" w:rsidRPr="00051D27" w:rsidRDefault="202309A3" w:rsidP="003336CF">
      <w:pPr>
        <w:jc w:val="both"/>
        <w:rPr>
          <w:rFonts w:ascii="Times New Roman" w:eastAsia="Times New Roman" w:hAnsi="Times New Roman" w:cs="Times New Roman"/>
          <w:sz w:val="24"/>
          <w:szCs w:val="24"/>
        </w:rPr>
      </w:pPr>
      <w:r w:rsidRPr="202309A3">
        <w:rPr>
          <w:rFonts w:ascii="Times New Roman" w:eastAsia="Times New Roman" w:hAnsi="Times New Roman" w:cs="Times New Roman"/>
          <w:sz w:val="24"/>
          <w:szCs w:val="24"/>
        </w:rPr>
        <w:t>„</w:t>
      </w:r>
      <w:r w:rsidRPr="202309A3">
        <w:rPr>
          <w:rFonts w:ascii="Times New Roman" w:eastAsia="Times New Roman" w:hAnsi="Times New Roman" w:cs="Times New Roman"/>
          <w:color w:val="202020"/>
          <w:sz w:val="24"/>
          <w:szCs w:val="24"/>
        </w:rPr>
        <w:t xml:space="preserve">4) </w:t>
      </w:r>
      <w:r w:rsidR="00930E5A">
        <w:rPr>
          <w:rFonts w:ascii="Times New Roman" w:eastAsia="Times New Roman" w:hAnsi="Times New Roman" w:cs="Times New Roman"/>
          <w:color w:val="202020"/>
          <w:sz w:val="24"/>
          <w:szCs w:val="24"/>
        </w:rPr>
        <w:t xml:space="preserve">ravimi </w:t>
      </w:r>
      <w:r w:rsidRPr="202309A3">
        <w:rPr>
          <w:rFonts w:ascii="Times New Roman" w:eastAsia="Times New Roman" w:hAnsi="Times New Roman" w:cs="Times New Roman"/>
          <w:color w:val="202020"/>
          <w:sz w:val="24"/>
          <w:szCs w:val="24"/>
        </w:rPr>
        <w:t>valmistamisõigusega apteegi tegevusloa puhul – 1000 eurot;</w:t>
      </w:r>
      <w:r w:rsidRPr="202309A3">
        <w:rPr>
          <w:rFonts w:ascii="Times New Roman" w:eastAsia="Times New Roman" w:hAnsi="Times New Roman" w:cs="Times New Roman"/>
          <w:sz w:val="24"/>
          <w:szCs w:val="24"/>
        </w:rPr>
        <w:t>“;</w:t>
      </w:r>
    </w:p>
    <w:p w14:paraId="3A654D22" w14:textId="5401C0D5" w:rsidR="1680ED86" w:rsidRPr="00051D27" w:rsidRDefault="1680ED86" w:rsidP="003336CF">
      <w:pPr>
        <w:jc w:val="both"/>
        <w:rPr>
          <w:rFonts w:ascii="Times New Roman" w:eastAsia="Times New Roman" w:hAnsi="Times New Roman" w:cs="Times New Roman"/>
          <w:sz w:val="24"/>
          <w:szCs w:val="24"/>
        </w:rPr>
      </w:pPr>
    </w:p>
    <w:p w14:paraId="77F392A2" w14:textId="276166BB" w:rsidR="3F8D6483" w:rsidRPr="00051D27" w:rsidRDefault="3F8D6483"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 xml:space="preserve">paragrahvi 279 punkt 5 muudetakse </w:t>
      </w:r>
      <w:r w:rsidR="003336CF" w:rsidRPr="00422995">
        <w:rPr>
          <w:rFonts w:ascii="Times New Roman" w:eastAsia="Times New Roman" w:hAnsi="Times New Roman" w:cs="Times New Roman"/>
          <w:sz w:val="24"/>
          <w:szCs w:val="24"/>
        </w:rPr>
        <w:t>ja sõnastatakse järgmiselt</w:t>
      </w:r>
      <w:r w:rsidR="003336CF">
        <w:rPr>
          <w:rFonts w:ascii="Times New Roman" w:eastAsia="Times New Roman" w:hAnsi="Times New Roman" w:cs="Times New Roman"/>
          <w:sz w:val="24"/>
          <w:szCs w:val="24"/>
        </w:rPr>
        <w:t>:</w:t>
      </w:r>
    </w:p>
    <w:p w14:paraId="219A238A" w14:textId="77777777" w:rsidR="003336CF" w:rsidRDefault="003336CF" w:rsidP="003336CF">
      <w:pPr>
        <w:jc w:val="both"/>
        <w:rPr>
          <w:rFonts w:ascii="Times New Roman" w:eastAsia="Times New Roman" w:hAnsi="Times New Roman" w:cs="Times New Roman"/>
          <w:sz w:val="24"/>
          <w:szCs w:val="24"/>
        </w:rPr>
      </w:pPr>
    </w:p>
    <w:p w14:paraId="116D817F" w14:textId="07D33F0B" w:rsidR="3F8D6483" w:rsidRPr="00051D27" w:rsidRDefault="202309A3" w:rsidP="003336CF">
      <w:pPr>
        <w:jc w:val="both"/>
        <w:rPr>
          <w:rFonts w:ascii="Times New Roman" w:eastAsia="Times New Roman" w:hAnsi="Times New Roman" w:cs="Times New Roman"/>
          <w:sz w:val="24"/>
          <w:szCs w:val="24"/>
        </w:rPr>
      </w:pPr>
      <w:r w:rsidRPr="202309A3">
        <w:rPr>
          <w:rFonts w:ascii="Times New Roman" w:eastAsia="Times New Roman" w:hAnsi="Times New Roman" w:cs="Times New Roman"/>
          <w:sz w:val="24"/>
          <w:szCs w:val="24"/>
        </w:rPr>
        <w:t>„</w:t>
      </w:r>
      <w:r w:rsidRPr="202309A3">
        <w:rPr>
          <w:rFonts w:ascii="Times New Roman" w:eastAsia="Times New Roman" w:hAnsi="Times New Roman" w:cs="Times New Roman"/>
          <w:color w:val="202020"/>
          <w:sz w:val="24"/>
          <w:szCs w:val="24"/>
        </w:rPr>
        <w:t xml:space="preserve">4) </w:t>
      </w:r>
      <w:r w:rsidR="00930E5A">
        <w:rPr>
          <w:rFonts w:ascii="Times New Roman" w:eastAsia="Times New Roman" w:hAnsi="Times New Roman" w:cs="Times New Roman"/>
          <w:color w:val="202020"/>
          <w:sz w:val="24"/>
          <w:szCs w:val="24"/>
        </w:rPr>
        <w:t xml:space="preserve">ravimi </w:t>
      </w:r>
      <w:r w:rsidRPr="202309A3">
        <w:rPr>
          <w:rFonts w:ascii="Times New Roman" w:eastAsia="Times New Roman" w:hAnsi="Times New Roman" w:cs="Times New Roman"/>
          <w:color w:val="202020"/>
          <w:sz w:val="24"/>
          <w:szCs w:val="24"/>
        </w:rPr>
        <w:t>valmistamisõiguseta apteegi tegevusloa puhul – 500 eurot;</w:t>
      </w:r>
      <w:r w:rsidRPr="202309A3">
        <w:rPr>
          <w:rFonts w:ascii="Times New Roman" w:eastAsia="Times New Roman" w:hAnsi="Times New Roman" w:cs="Times New Roman"/>
          <w:sz w:val="24"/>
          <w:szCs w:val="24"/>
        </w:rPr>
        <w:t>“;</w:t>
      </w:r>
    </w:p>
    <w:p w14:paraId="5EFF9D62" w14:textId="77777777" w:rsidR="5DF399BA" w:rsidRPr="00051D27" w:rsidRDefault="5DF399BA" w:rsidP="00AB2030">
      <w:pPr>
        <w:pStyle w:val="Loendilik"/>
        <w:spacing w:after="0" w:line="240" w:lineRule="auto"/>
        <w:ind w:left="0"/>
        <w:jc w:val="both"/>
        <w:rPr>
          <w:rFonts w:ascii="Times New Roman" w:eastAsia="Times New Roman" w:hAnsi="Times New Roman" w:cs="Times New Roman"/>
          <w:sz w:val="24"/>
          <w:szCs w:val="24"/>
        </w:rPr>
      </w:pPr>
    </w:p>
    <w:p w14:paraId="5AC3A1E1" w14:textId="5F39082F" w:rsidR="33756282" w:rsidRPr="009251A0" w:rsidRDefault="718AE7C1" w:rsidP="00AB2030">
      <w:pPr>
        <w:pStyle w:val="Loendilik"/>
        <w:numPr>
          <w:ilvl w:val="0"/>
          <w:numId w:val="2"/>
        </w:numPr>
        <w:spacing w:after="0" w:line="240" w:lineRule="auto"/>
        <w:jc w:val="both"/>
        <w:rPr>
          <w:rFonts w:ascii="Times New Roman" w:hAnsi="Times New Roman" w:cs="Times New Roman"/>
          <w:sz w:val="24"/>
          <w:szCs w:val="24"/>
        </w:rPr>
      </w:pPr>
      <w:commentRangeStart w:id="8"/>
      <w:r w:rsidRPr="00051D27">
        <w:rPr>
          <w:rFonts w:ascii="Times New Roman" w:eastAsia="Times New Roman" w:hAnsi="Times New Roman" w:cs="Times New Roman"/>
          <w:sz w:val="24"/>
          <w:szCs w:val="24"/>
        </w:rPr>
        <w:t>paragrahvi 279 punkt</w:t>
      </w:r>
      <w:r w:rsidR="1BE56FC4" w:rsidRPr="00051D27">
        <w:rPr>
          <w:rFonts w:ascii="Times New Roman" w:eastAsia="Times New Roman" w:hAnsi="Times New Roman" w:cs="Times New Roman"/>
          <w:sz w:val="24"/>
          <w:szCs w:val="24"/>
        </w:rPr>
        <w:t xml:space="preserve"> 6 tunnistatakse kehtetuks;</w:t>
      </w:r>
      <w:commentRangeEnd w:id="8"/>
      <w:r w:rsidR="00CF0088">
        <w:rPr>
          <w:rStyle w:val="Kommentaariviide"/>
          <w:rFonts w:asciiTheme="minorHAnsi" w:hAnsiTheme="minorHAnsi" w:cstheme="minorBidi"/>
        </w:rPr>
        <w:commentReference w:id="8"/>
      </w:r>
    </w:p>
    <w:p w14:paraId="3C78189A" w14:textId="77777777" w:rsidR="009251A0" w:rsidRPr="009251A0" w:rsidRDefault="009251A0" w:rsidP="00AB2030">
      <w:pPr>
        <w:pStyle w:val="Loendilik"/>
        <w:spacing w:after="0" w:line="240" w:lineRule="auto"/>
        <w:ind w:left="0"/>
        <w:jc w:val="both"/>
        <w:rPr>
          <w:rFonts w:ascii="Times New Roman" w:hAnsi="Times New Roman" w:cs="Times New Roman"/>
          <w:sz w:val="24"/>
          <w:szCs w:val="24"/>
        </w:rPr>
      </w:pPr>
    </w:p>
    <w:p w14:paraId="6BB22188" w14:textId="36B7D1DC" w:rsidR="33756282" w:rsidRPr="009251A0" w:rsidRDefault="1BE56FC4"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 xml:space="preserve">paragrahvi 279 punktis </w:t>
      </w:r>
      <w:r w:rsidR="78A3CB45" w:rsidRPr="00051D27">
        <w:rPr>
          <w:rFonts w:ascii="Times New Roman" w:eastAsia="Times New Roman" w:hAnsi="Times New Roman" w:cs="Times New Roman"/>
          <w:sz w:val="24"/>
          <w:szCs w:val="24"/>
        </w:rPr>
        <w:t>7</w:t>
      </w:r>
      <w:r w:rsidRPr="00051D27">
        <w:rPr>
          <w:rFonts w:ascii="Times New Roman" w:eastAsia="Times New Roman" w:hAnsi="Times New Roman" w:cs="Times New Roman"/>
          <w:sz w:val="24"/>
          <w:szCs w:val="24"/>
        </w:rPr>
        <w:t xml:space="preserve"> asendatakse arv „1</w:t>
      </w:r>
      <w:r w:rsidR="78A3CB45" w:rsidRPr="00051D27">
        <w:rPr>
          <w:rFonts w:ascii="Times New Roman" w:eastAsia="Times New Roman" w:hAnsi="Times New Roman" w:cs="Times New Roman"/>
          <w:sz w:val="24"/>
          <w:szCs w:val="24"/>
        </w:rPr>
        <w:t>5</w:t>
      </w:r>
      <w:r w:rsidRPr="00051D27">
        <w:rPr>
          <w:rFonts w:ascii="Times New Roman" w:eastAsia="Times New Roman" w:hAnsi="Times New Roman" w:cs="Times New Roman"/>
          <w:sz w:val="24"/>
          <w:szCs w:val="24"/>
        </w:rPr>
        <w:t>0“ arvuga „</w:t>
      </w:r>
      <w:r w:rsidR="78A3CB45" w:rsidRPr="00051D27">
        <w:rPr>
          <w:rFonts w:ascii="Times New Roman" w:eastAsia="Times New Roman" w:hAnsi="Times New Roman" w:cs="Times New Roman"/>
          <w:sz w:val="24"/>
          <w:szCs w:val="24"/>
        </w:rPr>
        <w:t>3</w:t>
      </w:r>
      <w:r w:rsidRPr="00051D27">
        <w:rPr>
          <w:rFonts w:ascii="Times New Roman" w:eastAsia="Times New Roman" w:hAnsi="Times New Roman" w:cs="Times New Roman"/>
          <w:sz w:val="24"/>
          <w:szCs w:val="24"/>
        </w:rPr>
        <w:t>00“;</w:t>
      </w:r>
    </w:p>
    <w:p w14:paraId="5FF12D7B" w14:textId="77777777" w:rsidR="009251A0" w:rsidRPr="009251A0" w:rsidRDefault="009251A0" w:rsidP="00AB2030">
      <w:pPr>
        <w:pStyle w:val="Loendilik"/>
        <w:spacing w:after="0" w:line="240" w:lineRule="auto"/>
        <w:ind w:left="0"/>
        <w:jc w:val="both"/>
        <w:rPr>
          <w:rFonts w:ascii="Times New Roman" w:hAnsi="Times New Roman" w:cs="Times New Roman"/>
          <w:sz w:val="24"/>
          <w:szCs w:val="24"/>
        </w:rPr>
      </w:pPr>
    </w:p>
    <w:p w14:paraId="448740B2" w14:textId="13FD1E4A" w:rsidR="003E10F8" w:rsidRPr="00051D27" w:rsidRDefault="008B71B2"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w:t>
      </w:r>
      <w:r w:rsidR="004A7649" w:rsidRPr="00051D27">
        <w:rPr>
          <w:rFonts w:ascii="Times New Roman" w:eastAsia="Times New Roman" w:hAnsi="Times New Roman" w:cs="Times New Roman"/>
          <w:sz w:val="24"/>
          <w:szCs w:val="24"/>
        </w:rPr>
        <w:t>80</w:t>
      </w:r>
      <w:r w:rsidR="006752B6" w:rsidRPr="00051D27">
        <w:rPr>
          <w:rFonts w:ascii="Times New Roman" w:eastAsia="Times New Roman" w:hAnsi="Times New Roman" w:cs="Times New Roman"/>
          <w:sz w:val="24"/>
          <w:szCs w:val="24"/>
        </w:rPr>
        <w:t xml:space="preserve"> </w:t>
      </w:r>
      <w:r w:rsidR="7422FF18" w:rsidRPr="00051D27">
        <w:rPr>
          <w:rFonts w:ascii="Times New Roman" w:eastAsia="Times New Roman" w:hAnsi="Times New Roman" w:cs="Times New Roman"/>
          <w:sz w:val="24"/>
          <w:szCs w:val="24"/>
        </w:rPr>
        <w:t xml:space="preserve">punktis 1 </w:t>
      </w:r>
      <w:r w:rsidR="006752B6" w:rsidRPr="00051D27">
        <w:rPr>
          <w:rFonts w:ascii="Times New Roman" w:eastAsia="Times New Roman" w:hAnsi="Times New Roman" w:cs="Times New Roman"/>
          <w:sz w:val="24"/>
          <w:szCs w:val="24"/>
        </w:rPr>
        <w:t>asendatakse arv „</w:t>
      </w:r>
      <w:r w:rsidR="7C25F1A1" w:rsidRPr="00051D27">
        <w:rPr>
          <w:rFonts w:ascii="Times New Roman" w:eastAsia="Times New Roman" w:hAnsi="Times New Roman" w:cs="Times New Roman"/>
          <w:sz w:val="24"/>
          <w:szCs w:val="24"/>
        </w:rPr>
        <w:t>50</w:t>
      </w:r>
      <w:r w:rsidR="006752B6" w:rsidRPr="00051D27">
        <w:rPr>
          <w:rFonts w:ascii="Times New Roman" w:eastAsia="Times New Roman" w:hAnsi="Times New Roman" w:cs="Times New Roman"/>
          <w:sz w:val="24"/>
          <w:szCs w:val="24"/>
        </w:rPr>
        <w:t>0“ arvuga „</w:t>
      </w:r>
      <w:r w:rsidR="7C25F1A1" w:rsidRPr="00051D27">
        <w:rPr>
          <w:rFonts w:ascii="Times New Roman" w:eastAsia="Times New Roman" w:hAnsi="Times New Roman" w:cs="Times New Roman"/>
          <w:sz w:val="24"/>
          <w:szCs w:val="24"/>
        </w:rPr>
        <w:t>100</w:t>
      </w:r>
      <w:r w:rsidR="006752B6" w:rsidRPr="00051D27">
        <w:rPr>
          <w:rFonts w:ascii="Times New Roman" w:eastAsia="Times New Roman" w:hAnsi="Times New Roman" w:cs="Times New Roman"/>
          <w:sz w:val="24"/>
          <w:szCs w:val="24"/>
        </w:rPr>
        <w:t>0“;</w:t>
      </w:r>
    </w:p>
    <w:p w14:paraId="78384417" w14:textId="77777777" w:rsidR="006752B6" w:rsidRPr="00051D27" w:rsidRDefault="006752B6" w:rsidP="00AB2030">
      <w:pPr>
        <w:pStyle w:val="Loendilik"/>
        <w:spacing w:after="0" w:line="240" w:lineRule="auto"/>
        <w:ind w:left="0"/>
        <w:jc w:val="both"/>
        <w:rPr>
          <w:rFonts w:ascii="Times New Roman" w:eastAsia="Times New Roman" w:hAnsi="Times New Roman" w:cs="Times New Roman"/>
          <w:sz w:val="24"/>
          <w:szCs w:val="24"/>
        </w:rPr>
      </w:pPr>
    </w:p>
    <w:p w14:paraId="4CFCD454" w14:textId="1A4A4390" w:rsidR="0009718B" w:rsidRPr="00051D27" w:rsidRDefault="006752B6" w:rsidP="00AB2030">
      <w:pPr>
        <w:pStyle w:val="Loendilik"/>
        <w:numPr>
          <w:ilvl w:val="0"/>
          <w:numId w:val="2"/>
        </w:numPr>
        <w:spacing w:after="0" w:line="240" w:lineRule="auto"/>
        <w:jc w:val="both"/>
        <w:rPr>
          <w:rFonts w:ascii="Times New Roman" w:hAnsi="Times New Roman" w:cs="Times New Roman"/>
          <w:color w:val="000000" w:themeColor="text1"/>
          <w:sz w:val="24"/>
          <w:szCs w:val="24"/>
        </w:rPr>
      </w:pPr>
      <w:r w:rsidRPr="00051D27">
        <w:rPr>
          <w:rFonts w:ascii="Times New Roman" w:eastAsia="Times New Roman" w:hAnsi="Times New Roman" w:cs="Times New Roman"/>
          <w:sz w:val="24"/>
          <w:szCs w:val="24"/>
        </w:rPr>
        <w:t xml:space="preserve">paragrahvi 280 </w:t>
      </w:r>
      <w:r w:rsidR="7C25F1A1" w:rsidRPr="00051D27">
        <w:rPr>
          <w:rFonts w:ascii="Times New Roman" w:eastAsia="Times New Roman" w:hAnsi="Times New Roman" w:cs="Times New Roman"/>
          <w:sz w:val="24"/>
          <w:szCs w:val="24"/>
        </w:rPr>
        <w:t xml:space="preserve">punktis 2 </w:t>
      </w:r>
      <w:r w:rsidRPr="00051D27">
        <w:rPr>
          <w:rFonts w:ascii="Times New Roman" w:eastAsia="Times New Roman" w:hAnsi="Times New Roman" w:cs="Times New Roman"/>
          <w:sz w:val="24"/>
          <w:szCs w:val="24"/>
        </w:rPr>
        <w:t>asendatakse arv „</w:t>
      </w:r>
      <w:r w:rsidR="7C25F1A1" w:rsidRPr="00051D27">
        <w:rPr>
          <w:rFonts w:ascii="Times New Roman" w:eastAsia="Times New Roman" w:hAnsi="Times New Roman" w:cs="Times New Roman"/>
          <w:sz w:val="24"/>
          <w:szCs w:val="24"/>
        </w:rPr>
        <w:t>6</w:t>
      </w:r>
      <w:r w:rsidR="5068EBFD" w:rsidRPr="00051D27">
        <w:rPr>
          <w:rFonts w:ascii="Times New Roman" w:eastAsia="Times New Roman" w:hAnsi="Times New Roman" w:cs="Times New Roman"/>
          <w:sz w:val="24"/>
          <w:szCs w:val="24"/>
        </w:rPr>
        <w:t>0</w:t>
      </w:r>
      <w:r w:rsidRPr="00051D27">
        <w:rPr>
          <w:rFonts w:ascii="Times New Roman" w:eastAsia="Times New Roman" w:hAnsi="Times New Roman" w:cs="Times New Roman"/>
          <w:sz w:val="24"/>
          <w:szCs w:val="24"/>
        </w:rPr>
        <w:t>“ arvuga „</w:t>
      </w:r>
      <w:r w:rsidR="5068EBFD" w:rsidRPr="00051D27">
        <w:rPr>
          <w:rFonts w:ascii="Times New Roman" w:eastAsia="Times New Roman" w:hAnsi="Times New Roman" w:cs="Times New Roman"/>
          <w:sz w:val="24"/>
          <w:szCs w:val="24"/>
        </w:rPr>
        <w:t>25</w:t>
      </w:r>
      <w:r w:rsidRPr="00051D27">
        <w:rPr>
          <w:rFonts w:ascii="Times New Roman" w:eastAsia="Times New Roman" w:hAnsi="Times New Roman" w:cs="Times New Roman"/>
          <w:sz w:val="24"/>
          <w:szCs w:val="24"/>
        </w:rPr>
        <w:t>0“;</w:t>
      </w:r>
    </w:p>
    <w:p w14:paraId="00D6DD78" w14:textId="77777777" w:rsidR="006752B6" w:rsidRPr="00051D27" w:rsidRDefault="006752B6" w:rsidP="00AB2030">
      <w:pPr>
        <w:pStyle w:val="Loendilik"/>
        <w:spacing w:after="0" w:line="240" w:lineRule="auto"/>
        <w:ind w:left="0"/>
        <w:jc w:val="both"/>
        <w:rPr>
          <w:rFonts w:ascii="Times New Roman" w:eastAsia="Times New Roman" w:hAnsi="Times New Roman" w:cs="Times New Roman"/>
          <w:sz w:val="24"/>
          <w:szCs w:val="24"/>
        </w:rPr>
      </w:pPr>
    </w:p>
    <w:p w14:paraId="36923A01" w14:textId="2DE0462D" w:rsidR="006752B6" w:rsidRPr="00051D27" w:rsidRDefault="006752B6" w:rsidP="00AB2030">
      <w:pPr>
        <w:pStyle w:val="Loendilik"/>
        <w:numPr>
          <w:ilvl w:val="0"/>
          <w:numId w:val="2"/>
        </w:numPr>
        <w:spacing w:after="0" w:line="240" w:lineRule="auto"/>
        <w:jc w:val="both"/>
        <w:rPr>
          <w:rFonts w:ascii="Times New Roman" w:hAnsi="Times New Roman" w:cs="Times New Roman"/>
          <w:color w:val="000000" w:themeColor="text1"/>
          <w:sz w:val="24"/>
          <w:szCs w:val="24"/>
        </w:rPr>
      </w:pPr>
      <w:r w:rsidRPr="00051D27">
        <w:rPr>
          <w:rFonts w:ascii="Times New Roman" w:eastAsia="Times New Roman" w:hAnsi="Times New Roman" w:cs="Times New Roman"/>
          <w:sz w:val="24"/>
          <w:szCs w:val="24"/>
        </w:rPr>
        <w:t xml:space="preserve">paragrahvi 280 </w:t>
      </w:r>
      <w:r w:rsidR="5068EBFD" w:rsidRPr="00051D27">
        <w:rPr>
          <w:rFonts w:ascii="Times New Roman" w:eastAsia="Times New Roman" w:hAnsi="Times New Roman" w:cs="Times New Roman"/>
          <w:sz w:val="24"/>
          <w:szCs w:val="24"/>
        </w:rPr>
        <w:t>punkt 3 muudetakse</w:t>
      </w:r>
      <w:r w:rsidR="00ED2FA4" w:rsidRPr="00ED2FA4">
        <w:rPr>
          <w:rFonts w:ascii="Times New Roman" w:eastAsia="Times New Roman" w:hAnsi="Times New Roman" w:cs="Times New Roman"/>
          <w:sz w:val="24"/>
          <w:szCs w:val="24"/>
        </w:rPr>
        <w:t xml:space="preserve"> </w:t>
      </w:r>
      <w:r w:rsidR="00ED2FA4" w:rsidRPr="00422995">
        <w:rPr>
          <w:rFonts w:ascii="Times New Roman" w:eastAsia="Times New Roman" w:hAnsi="Times New Roman" w:cs="Times New Roman"/>
          <w:sz w:val="24"/>
          <w:szCs w:val="24"/>
        </w:rPr>
        <w:t>ja sõnastatakse</w:t>
      </w:r>
      <w:r w:rsidR="5068EBFD" w:rsidRPr="00051D27">
        <w:rPr>
          <w:rFonts w:ascii="Times New Roman" w:eastAsia="Times New Roman" w:hAnsi="Times New Roman" w:cs="Times New Roman"/>
          <w:sz w:val="24"/>
          <w:szCs w:val="24"/>
        </w:rPr>
        <w:t xml:space="preserve"> järgmiselt</w:t>
      </w:r>
      <w:r w:rsidR="21FDBD35" w:rsidRPr="00051D27">
        <w:rPr>
          <w:rFonts w:ascii="Times New Roman" w:eastAsia="Times New Roman" w:hAnsi="Times New Roman" w:cs="Times New Roman"/>
          <w:sz w:val="24"/>
          <w:szCs w:val="24"/>
        </w:rPr>
        <w:t>:</w:t>
      </w:r>
    </w:p>
    <w:p w14:paraId="01F48E94" w14:textId="77777777" w:rsidR="003336CF" w:rsidRDefault="003336CF" w:rsidP="003336CF">
      <w:pPr>
        <w:jc w:val="both"/>
        <w:rPr>
          <w:rFonts w:ascii="Times New Roman" w:eastAsia="Times New Roman" w:hAnsi="Times New Roman" w:cs="Times New Roman"/>
          <w:sz w:val="24"/>
          <w:szCs w:val="24"/>
        </w:rPr>
      </w:pPr>
    </w:p>
    <w:p w14:paraId="7F4F41C3" w14:textId="4F37D6E6" w:rsidR="006752B6" w:rsidRPr="00051D27" w:rsidRDefault="202309A3" w:rsidP="003336CF">
      <w:pPr>
        <w:jc w:val="both"/>
        <w:rPr>
          <w:rFonts w:ascii="Times New Roman" w:eastAsia="Times New Roman" w:hAnsi="Times New Roman" w:cs="Times New Roman"/>
          <w:sz w:val="24"/>
          <w:szCs w:val="24"/>
        </w:rPr>
      </w:pPr>
      <w:r w:rsidRPr="202309A3">
        <w:rPr>
          <w:rFonts w:ascii="Times New Roman" w:eastAsia="Times New Roman" w:hAnsi="Times New Roman" w:cs="Times New Roman"/>
          <w:sz w:val="24"/>
          <w:szCs w:val="24"/>
        </w:rPr>
        <w:t>„3) ravimite tootmise või hulgimüügi tegevusloa omaja või te</w:t>
      </w:r>
      <w:r w:rsidRPr="202309A3">
        <w:rPr>
          <w:rFonts w:ascii="Times New Roman" w:eastAsia="Times New Roman" w:hAnsi="Times New Roman" w:cs="Times New Roman"/>
          <w:color w:val="202020"/>
          <w:sz w:val="24"/>
          <w:szCs w:val="24"/>
        </w:rPr>
        <w:t xml:space="preserve">gevusloal märgitud pädeva isiku vahetumisest </w:t>
      </w:r>
      <w:r w:rsidRPr="006C2D67">
        <w:rPr>
          <w:rFonts w:ascii="Times New Roman" w:eastAsia="Times New Roman" w:hAnsi="Times New Roman" w:cs="Times New Roman"/>
          <w:color w:val="202020"/>
          <w:sz w:val="24"/>
          <w:szCs w:val="24"/>
        </w:rPr>
        <w:t>või ravimite hulgimüügi tegevusloal märgitud ladustamispartneri muu</w:t>
      </w:r>
      <w:r w:rsidR="00FB6AE6" w:rsidRPr="006C2D67">
        <w:rPr>
          <w:rFonts w:ascii="Times New Roman" w:eastAsia="Times New Roman" w:hAnsi="Times New Roman" w:cs="Times New Roman"/>
          <w:color w:val="202020"/>
          <w:sz w:val="24"/>
          <w:szCs w:val="24"/>
        </w:rPr>
        <w:t>tmisest</w:t>
      </w:r>
      <w:r w:rsidR="00124A0F" w:rsidRPr="006C2D67">
        <w:rPr>
          <w:rFonts w:ascii="Times New Roman" w:eastAsia="Times New Roman" w:hAnsi="Times New Roman" w:cs="Times New Roman"/>
          <w:sz w:val="24"/>
          <w:szCs w:val="24"/>
        </w:rPr>
        <w:t xml:space="preserve"> </w:t>
      </w:r>
      <w:r w:rsidRPr="006C2D67">
        <w:rPr>
          <w:rFonts w:ascii="Times New Roman" w:eastAsia="Times New Roman" w:hAnsi="Times New Roman" w:cs="Times New Roman"/>
          <w:sz w:val="24"/>
          <w:szCs w:val="24"/>
        </w:rPr>
        <w:t>tuleneva muudatuse puhul – 500</w:t>
      </w:r>
      <w:r w:rsidRPr="202309A3">
        <w:rPr>
          <w:rFonts w:ascii="Times New Roman" w:eastAsia="Times New Roman" w:hAnsi="Times New Roman" w:cs="Times New Roman"/>
          <w:sz w:val="24"/>
          <w:szCs w:val="24"/>
        </w:rPr>
        <w:t xml:space="preserve"> eurot;“;</w:t>
      </w:r>
    </w:p>
    <w:p w14:paraId="4FFCC58D" w14:textId="1158DDFE" w:rsidR="006752B6" w:rsidRPr="00051D27" w:rsidRDefault="006752B6" w:rsidP="003336CF">
      <w:pPr>
        <w:jc w:val="both"/>
        <w:rPr>
          <w:rFonts w:ascii="Times New Roman" w:eastAsia="Times New Roman" w:hAnsi="Times New Roman" w:cs="Times New Roman"/>
          <w:sz w:val="24"/>
          <w:szCs w:val="24"/>
        </w:rPr>
      </w:pPr>
    </w:p>
    <w:p w14:paraId="3DC5CF6E" w14:textId="36789E33" w:rsidR="006752B6" w:rsidRPr="00051D27" w:rsidRDefault="00ED2FA4" w:rsidP="00AB2030">
      <w:pPr>
        <w:pStyle w:val="Loendilik"/>
        <w:numPr>
          <w:ilvl w:val="0"/>
          <w:numId w:val="2"/>
        </w:numPr>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p</w:t>
      </w:r>
      <w:r w:rsidR="554B2979" w:rsidRPr="00051D27">
        <w:rPr>
          <w:rFonts w:ascii="Times New Roman" w:eastAsia="Times New Roman" w:hAnsi="Times New Roman" w:cs="Times New Roman"/>
          <w:sz w:val="24"/>
          <w:szCs w:val="24"/>
        </w:rPr>
        <w:t xml:space="preserve">aragrahvi 280 </w:t>
      </w:r>
      <w:r w:rsidR="00E66CF6" w:rsidRPr="00422995">
        <w:rPr>
          <w:rFonts w:ascii="Times New Roman" w:eastAsia="Times New Roman" w:hAnsi="Times New Roman" w:cs="Times New Roman"/>
          <w:sz w:val="24"/>
          <w:szCs w:val="24"/>
        </w:rPr>
        <w:t>täiendatakse</w:t>
      </w:r>
      <w:r w:rsidR="554B2979" w:rsidRPr="00051D27">
        <w:rPr>
          <w:rFonts w:ascii="Times New Roman" w:eastAsia="Times New Roman" w:hAnsi="Times New Roman" w:cs="Times New Roman"/>
          <w:sz w:val="24"/>
          <w:szCs w:val="24"/>
        </w:rPr>
        <w:t xml:space="preserve"> punkt</w:t>
      </w:r>
      <w:r w:rsidR="00E66CF6">
        <w:rPr>
          <w:rFonts w:ascii="Times New Roman" w:eastAsia="Times New Roman" w:hAnsi="Times New Roman" w:cs="Times New Roman"/>
          <w:sz w:val="24"/>
          <w:szCs w:val="24"/>
        </w:rPr>
        <w:t>iga</w:t>
      </w:r>
      <w:r w:rsidR="554B2979" w:rsidRPr="00051D27">
        <w:rPr>
          <w:rFonts w:ascii="Times New Roman" w:eastAsia="Times New Roman" w:hAnsi="Times New Roman" w:cs="Times New Roman"/>
          <w:sz w:val="24"/>
          <w:szCs w:val="24"/>
        </w:rPr>
        <w:t xml:space="preserve"> 3</w:t>
      </w:r>
      <w:r w:rsidR="554B2979" w:rsidRPr="00051D27">
        <w:rPr>
          <w:rFonts w:ascii="Times New Roman" w:eastAsia="Times New Roman" w:hAnsi="Times New Roman" w:cs="Times New Roman"/>
          <w:sz w:val="24"/>
          <w:szCs w:val="24"/>
          <w:vertAlign w:val="superscript"/>
        </w:rPr>
        <w:t>1</w:t>
      </w:r>
      <w:r w:rsidR="554B2979" w:rsidRPr="00051D27">
        <w:rPr>
          <w:rFonts w:ascii="Times New Roman" w:eastAsia="Times New Roman" w:hAnsi="Times New Roman" w:cs="Times New Roman"/>
          <w:sz w:val="24"/>
          <w:szCs w:val="24"/>
        </w:rPr>
        <w:t xml:space="preserve"> järgmises sõna</w:t>
      </w:r>
      <w:r w:rsidR="4F0FA312" w:rsidRPr="00051D27">
        <w:rPr>
          <w:rFonts w:ascii="Times New Roman" w:eastAsia="Times New Roman" w:hAnsi="Times New Roman" w:cs="Times New Roman"/>
          <w:sz w:val="24"/>
          <w:szCs w:val="24"/>
        </w:rPr>
        <w:t>stuses:</w:t>
      </w:r>
    </w:p>
    <w:p w14:paraId="7E216481" w14:textId="77777777" w:rsidR="003336CF" w:rsidRDefault="003336CF" w:rsidP="003336CF">
      <w:pPr>
        <w:jc w:val="both"/>
        <w:rPr>
          <w:rFonts w:ascii="Times New Roman" w:eastAsia="Times New Roman" w:hAnsi="Times New Roman" w:cs="Times New Roman"/>
          <w:sz w:val="24"/>
          <w:szCs w:val="24"/>
        </w:rPr>
      </w:pPr>
    </w:p>
    <w:p w14:paraId="39964BBF" w14:textId="32BC554E" w:rsidR="006752B6" w:rsidRPr="00051D27" w:rsidRDefault="202309A3" w:rsidP="003336CF">
      <w:pPr>
        <w:jc w:val="both"/>
        <w:rPr>
          <w:rFonts w:ascii="Times New Roman" w:eastAsia="Times New Roman" w:hAnsi="Times New Roman" w:cs="Times New Roman"/>
          <w:sz w:val="24"/>
          <w:szCs w:val="24"/>
        </w:rPr>
      </w:pPr>
      <w:r w:rsidRPr="202309A3">
        <w:rPr>
          <w:rFonts w:ascii="Times New Roman" w:eastAsia="Times New Roman" w:hAnsi="Times New Roman" w:cs="Times New Roman"/>
          <w:sz w:val="24"/>
          <w:szCs w:val="24"/>
        </w:rPr>
        <w:t>„3</w:t>
      </w:r>
      <w:r w:rsidRPr="202309A3">
        <w:rPr>
          <w:rFonts w:ascii="Times New Roman" w:eastAsia="Times New Roman" w:hAnsi="Times New Roman" w:cs="Times New Roman"/>
          <w:sz w:val="24"/>
          <w:szCs w:val="24"/>
          <w:vertAlign w:val="superscript"/>
        </w:rPr>
        <w:t>1</w:t>
      </w:r>
      <w:r w:rsidRPr="202309A3">
        <w:rPr>
          <w:rFonts w:ascii="Times New Roman" w:eastAsia="Times New Roman" w:hAnsi="Times New Roman" w:cs="Times New Roman"/>
          <w:sz w:val="24"/>
          <w:szCs w:val="24"/>
        </w:rPr>
        <w:t>) ravimite tootmise või hulgimüügi tegevusloa kõrvaltingimuse muutmisest tuleneva muudatuse puhul – 1000 eurot;“;</w:t>
      </w:r>
    </w:p>
    <w:p w14:paraId="4E84C34D" w14:textId="3DFA88C7" w:rsidR="006752B6" w:rsidRPr="00051D27" w:rsidRDefault="006752B6" w:rsidP="003336CF">
      <w:pPr>
        <w:jc w:val="both"/>
        <w:rPr>
          <w:rFonts w:ascii="Times New Roman" w:eastAsia="Times New Roman" w:hAnsi="Times New Roman" w:cs="Times New Roman"/>
          <w:sz w:val="24"/>
          <w:szCs w:val="24"/>
        </w:rPr>
      </w:pPr>
    </w:p>
    <w:p w14:paraId="4F583705" w14:textId="05D757B5" w:rsidR="006752B6" w:rsidRPr="00051D27" w:rsidRDefault="283B33DE" w:rsidP="003336CF">
      <w:pPr>
        <w:pStyle w:val="Loendilik"/>
        <w:numPr>
          <w:ilvl w:val="0"/>
          <w:numId w:val="2"/>
        </w:numPr>
        <w:spacing w:after="0" w:line="240" w:lineRule="auto"/>
        <w:jc w:val="both"/>
        <w:rPr>
          <w:rFonts w:ascii="Times New Roman" w:hAnsi="Times New Roman" w:cs="Times New Roman"/>
          <w:color w:val="000000" w:themeColor="text1"/>
          <w:sz w:val="24"/>
          <w:szCs w:val="24"/>
        </w:rPr>
      </w:pPr>
      <w:r w:rsidRPr="00051D27">
        <w:rPr>
          <w:rFonts w:ascii="Times New Roman" w:eastAsia="Times New Roman" w:hAnsi="Times New Roman" w:cs="Times New Roman"/>
          <w:sz w:val="24"/>
          <w:szCs w:val="24"/>
        </w:rPr>
        <w:t>paragrahvi 280 punktis 4 asendatakse arv „20“ arvuga „150“;</w:t>
      </w:r>
    </w:p>
    <w:p w14:paraId="1B196BFB" w14:textId="3B90CA5A" w:rsidR="006752B6" w:rsidRPr="00051D27" w:rsidRDefault="006752B6" w:rsidP="003336CF">
      <w:pPr>
        <w:jc w:val="both"/>
        <w:rPr>
          <w:rFonts w:ascii="Times New Roman" w:eastAsia="Times New Roman" w:hAnsi="Times New Roman" w:cs="Times New Roman"/>
          <w:sz w:val="24"/>
          <w:szCs w:val="24"/>
        </w:rPr>
      </w:pPr>
    </w:p>
    <w:p w14:paraId="41EF8138" w14:textId="4A644E9A" w:rsidR="006752B6" w:rsidRPr="008B5A8A" w:rsidRDefault="7DDA52E7" w:rsidP="00AB2030">
      <w:pPr>
        <w:pStyle w:val="Loendilik"/>
        <w:numPr>
          <w:ilvl w:val="0"/>
          <w:numId w:val="2"/>
        </w:numPr>
        <w:spacing w:after="0" w:line="240" w:lineRule="auto"/>
        <w:jc w:val="both"/>
        <w:rPr>
          <w:rFonts w:ascii="Times New Roman" w:hAnsi="Times New Roman" w:cs="Times New Roman"/>
          <w:color w:val="000000" w:themeColor="text1"/>
          <w:sz w:val="24"/>
          <w:szCs w:val="24"/>
        </w:rPr>
      </w:pPr>
      <w:r w:rsidRPr="00051D27">
        <w:rPr>
          <w:rFonts w:ascii="Times New Roman" w:eastAsia="Times New Roman" w:hAnsi="Times New Roman" w:cs="Times New Roman"/>
          <w:sz w:val="24"/>
          <w:szCs w:val="24"/>
        </w:rPr>
        <w:t xml:space="preserve">paragrahvi 280 punktis </w:t>
      </w:r>
      <w:r w:rsidR="7D61E44A" w:rsidRPr="00051D27">
        <w:rPr>
          <w:rFonts w:ascii="Times New Roman" w:eastAsia="Times New Roman" w:hAnsi="Times New Roman" w:cs="Times New Roman"/>
          <w:sz w:val="24"/>
          <w:szCs w:val="24"/>
        </w:rPr>
        <w:t>5</w:t>
      </w:r>
      <w:r w:rsidRPr="00051D27">
        <w:rPr>
          <w:rFonts w:ascii="Times New Roman" w:eastAsia="Times New Roman" w:hAnsi="Times New Roman" w:cs="Times New Roman"/>
          <w:sz w:val="24"/>
          <w:szCs w:val="24"/>
        </w:rPr>
        <w:t xml:space="preserve"> asendatakse arv „</w:t>
      </w:r>
      <w:r w:rsidR="7D61E44A" w:rsidRPr="00051D27">
        <w:rPr>
          <w:rFonts w:ascii="Times New Roman" w:eastAsia="Times New Roman" w:hAnsi="Times New Roman" w:cs="Times New Roman"/>
          <w:sz w:val="24"/>
          <w:szCs w:val="24"/>
        </w:rPr>
        <w:t>75</w:t>
      </w:r>
      <w:r w:rsidRPr="00051D27">
        <w:rPr>
          <w:rFonts w:ascii="Times New Roman" w:eastAsia="Times New Roman" w:hAnsi="Times New Roman" w:cs="Times New Roman"/>
          <w:sz w:val="24"/>
          <w:szCs w:val="24"/>
        </w:rPr>
        <w:t>“ arvuga „50</w:t>
      </w:r>
      <w:r w:rsidR="7D61E44A" w:rsidRPr="00051D27">
        <w:rPr>
          <w:rFonts w:ascii="Times New Roman" w:eastAsia="Times New Roman" w:hAnsi="Times New Roman" w:cs="Times New Roman"/>
          <w:sz w:val="24"/>
          <w:szCs w:val="24"/>
        </w:rPr>
        <w:t>0</w:t>
      </w:r>
      <w:r w:rsidRPr="00051D27">
        <w:rPr>
          <w:rFonts w:ascii="Times New Roman" w:eastAsia="Times New Roman" w:hAnsi="Times New Roman" w:cs="Times New Roman"/>
          <w:sz w:val="24"/>
          <w:szCs w:val="24"/>
        </w:rPr>
        <w:t>“;</w:t>
      </w:r>
    </w:p>
    <w:p w14:paraId="03E119AB" w14:textId="77777777" w:rsidR="008B5A8A" w:rsidRPr="008B5A8A" w:rsidRDefault="008B5A8A" w:rsidP="00AB2030">
      <w:pPr>
        <w:pStyle w:val="Loendilik"/>
        <w:spacing w:after="0" w:line="240" w:lineRule="auto"/>
        <w:ind w:left="360"/>
        <w:jc w:val="both"/>
        <w:rPr>
          <w:rFonts w:ascii="Times New Roman" w:hAnsi="Times New Roman" w:cs="Times New Roman"/>
          <w:color w:val="000000" w:themeColor="text1"/>
          <w:sz w:val="24"/>
          <w:szCs w:val="24"/>
        </w:rPr>
      </w:pPr>
    </w:p>
    <w:p w14:paraId="60AAF638" w14:textId="617A4633" w:rsidR="00EE560D" w:rsidRPr="008B5A8A" w:rsidRDefault="7D61E44A" w:rsidP="00AB2030">
      <w:pPr>
        <w:pStyle w:val="Loendilik"/>
        <w:numPr>
          <w:ilvl w:val="0"/>
          <w:numId w:val="2"/>
        </w:numPr>
        <w:spacing w:after="0" w:line="240" w:lineRule="auto"/>
        <w:jc w:val="both"/>
        <w:rPr>
          <w:rFonts w:ascii="Times New Roman" w:hAnsi="Times New Roman" w:cs="Times New Roman"/>
          <w:color w:val="000000" w:themeColor="text1"/>
          <w:sz w:val="24"/>
          <w:szCs w:val="24"/>
        </w:rPr>
      </w:pPr>
      <w:r w:rsidRPr="00051D27">
        <w:rPr>
          <w:rFonts w:ascii="Times New Roman" w:eastAsia="Times New Roman" w:hAnsi="Times New Roman" w:cs="Times New Roman"/>
          <w:sz w:val="24"/>
          <w:szCs w:val="24"/>
        </w:rPr>
        <w:t>paragrahvi 280 punktis 6 asendatakse arv „20“ arvuga „</w:t>
      </w:r>
      <w:r w:rsidR="00EE560D" w:rsidRPr="00051D27">
        <w:rPr>
          <w:rFonts w:ascii="Times New Roman" w:eastAsia="Times New Roman" w:hAnsi="Times New Roman" w:cs="Times New Roman"/>
          <w:sz w:val="24"/>
          <w:szCs w:val="24"/>
        </w:rPr>
        <w:t>2</w:t>
      </w:r>
      <w:r w:rsidRPr="00051D27">
        <w:rPr>
          <w:rFonts w:ascii="Times New Roman" w:eastAsia="Times New Roman" w:hAnsi="Times New Roman" w:cs="Times New Roman"/>
          <w:sz w:val="24"/>
          <w:szCs w:val="24"/>
        </w:rPr>
        <w:t>50“;</w:t>
      </w:r>
    </w:p>
    <w:p w14:paraId="5B0B34EE" w14:textId="77777777" w:rsidR="008B5A8A" w:rsidRPr="008B5A8A" w:rsidRDefault="008B5A8A" w:rsidP="00AB2030">
      <w:pPr>
        <w:pStyle w:val="Loendilik"/>
        <w:spacing w:after="0" w:line="240" w:lineRule="auto"/>
        <w:ind w:left="360"/>
        <w:jc w:val="both"/>
        <w:rPr>
          <w:rFonts w:ascii="Times New Roman" w:hAnsi="Times New Roman" w:cs="Times New Roman"/>
          <w:color w:val="000000" w:themeColor="text1"/>
          <w:sz w:val="24"/>
          <w:szCs w:val="24"/>
        </w:rPr>
      </w:pPr>
    </w:p>
    <w:p w14:paraId="23976924" w14:textId="2AE40CD0" w:rsidR="00EE560D" w:rsidRPr="00051D27" w:rsidRDefault="00EE560D" w:rsidP="00AB2030">
      <w:pPr>
        <w:pStyle w:val="Loendilik"/>
        <w:numPr>
          <w:ilvl w:val="0"/>
          <w:numId w:val="2"/>
        </w:numPr>
        <w:spacing w:after="0" w:line="240" w:lineRule="auto"/>
        <w:jc w:val="both"/>
        <w:rPr>
          <w:rFonts w:ascii="Times New Roman" w:hAnsi="Times New Roman" w:cs="Times New Roman"/>
          <w:color w:val="000000" w:themeColor="text1"/>
          <w:sz w:val="24"/>
          <w:szCs w:val="24"/>
        </w:rPr>
      </w:pPr>
      <w:r w:rsidRPr="00051D27">
        <w:rPr>
          <w:rFonts w:ascii="Times New Roman" w:eastAsia="Times New Roman" w:hAnsi="Times New Roman" w:cs="Times New Roman"/>
          <w:sz w:val="24"/>
          <w:szCs w:val="24"/>
        </w:rPr>
        <w:t>paragrahvi 280 punktis 7 asendatakse arv „20“ arvuga „10</w:t>
      </w:r>
      <w:r w:rsidR="047AC7CF" w:rsidRPr="00051D27">
        <w:rPr>
          <w:rFonts w:ascii="Times New Roman" w:eastAsia="Times New Roman" w:hAnsi="Times New Roman" w:cs="Times New Roman"/>
          <w:sz w:val="24"/>
          <w:szCs w:val="24"/>
        </w:rPr>
        <w:t>0</w:t>
      </w:r>
      <w:r w:rsidRPr="00051D27">
        <w:rPr>
          <w:rFonts w:ascii="Times New Roman" w:eastAsia="Times New Roman" w:hAnsi="Times New Roman" w:cs="Times New Roman"/>
          <w:sz w:val="24"/>
          <w:szCs w:val="24"/>
        </w:rPr>
        <w:t>“;</w:t>
      </w:r>
    </w:p>
    <w:p w14:paraId="23DA5CA0" w14:textId="77777777" w:rsidR="006752B6" w:rsidRPr="00051D27" w:rsidRDefault="006752B6" w:rsidP="00AB2030">
      <w:pPr>
        <w:pStyle w:val="Loendilik"/>
        <w:spacing w:after="0" w:line="240" w:lineRule="auto"/>
        <w:ind w:left="0"/>
        <w:jc w:val="both"/>
        <w:rPr>
          <w:rFonts w:ascii="Times New Roman" w:eastAsia="Times New Roman" w:hAnsi="Times New Roman" w:cs="Times New Roman"/>
          <w:sz w:val="24"/>
          <w:szCs w:val="24"/>
        </w:rPr>
      </w:pPr>
    </w:p>
    <w:p w14:paraId="3F68CC5E" w14:textId="1F8ABC50" w:rsidR="0009718B" w:rsidRPr="00051D27" w:rsidRDefault="0009718B" w:rsidP="00AB2030">
      <w:pPr>
        <w:pStyle w:val="Loendilik"/>
        <w:numPr>
          <w:ilvl w:val="0"/>
          <w:numId w:val="2"/>
        </w:numPr>
        <w:spacing w:after="0" w:line="240" w:lineRule="auto"/>
        <w:jc w:val="both"/>
        <w:rPr>
          <w:rFonts w:ascii="Times New Roman" w:hAnsi="Times New Roman" w:cs="Times New Roman"/>
          <w:sz w:val="24"/>
          <w:szCs w:val="24"/>
        </w:rPr>
      </w:pPr>
      <w:commentRangeStart w:id="9"/>
      <w:r w:rsidRPr="00051D27">
        <w:rPr>
          <w:rFonts w:ascii="Times New Roman" w:eastAsia="Times New Roman" w:hAnsi="Times New Roman" w:cs="Times New Roman"/>
          <w:sz w:val="24"/>
          <w:szCs w:val="24"/>
        </w:rPr>
        <w:t xml:space="preserve">paragrahv 281 </w:t>
      </w:r>
      <w:r w:rsidR="1147D62E" w:rsidRPr="00051D27">
        <w:rPr>
          <w:rFonts w:ascii="Times New Roman" w:eastAsia="Times New Roman" w:hAnsi="Times New Roman" w:cs="Times New Roman"/>
          <w:sz w:val="24"/>
          <w:szCs w:val="24"/>
        </w:rPr>
        <w:t>muudetaks</w:t>
      </w:r>
      <w:r w:rsidR="1147D62E" w:rsidRPr="00A57FE4">
        <w:rPr>
          <w:rFonts w:ascii="Times New Roman" w:eastAsia="Times New Roman" w:hAnsi="Times New Roman" w:cs="Times New Roman"/>
          <w:sz w:val="24"/>
          <w:szCs w:val="24"/>
        </w:rPr>
        <w:t>e</w:t>
      </w:r>
      <w:r w:rsidR="008B5A8A" w:rsidRPr="00A57FE4">
        <w:rPr>
          <w:rFonts w:ascii="Times New Roman" w:eastAsia="Times New Roman" w:hAnsi="Times New Roman" w:cs="Times New Roman"/>
          <w:sz w:val="24"/>
          <w:szCs w:val="24"/>
        </w:rPr>
        <w:t xml:space="preserve"> ja sõnastatakse</w:t>
      </w:r>
      <w:r w:rsidR="534209C7" w:rsidRPr="005110F7">
        <w:rPr>
          <w:rFonts w:ascii="Times New Roman" w:eastAsia="Times New Roman" w:hAnsi="Times New Roman" w:cs="Times New Roman"/>
          <w:sz w:val="24"/>
          <w:szCs w:val="24"/>
          <w:u w:val="single"/>
        </w:rPr>
        <w:t xml:space="preserve"> </w:t>
      </w:r>
      <w:r w:rsidR="534209C7" w:rsidRPr="00051D27">
        <w:rPr>
          <w:rFonts w:ascii="Times New Roman" w:eastAsia="Times New Roman" w:hAnsi="Times New Roman" w:cs="Times New Roman"/>
          <w:sz w:val="24"/>
          <w:szCs w:val="24"/>
        </w:rPr>
        <w:t>järgmise</w:t>
      </w:r>
      <w:r w:rsidR="008B5A8A">
        <w:rPr>
          <w:rFonts w:ascii="Times New Roman" w:eastAsia="Times New Roman" w:hAnsi="Times New Roman" w:cs="Times New Roman"/>
          <w:sz w:val="24"/>
          <w:szCs w:val="24"/>
        </w:rPr>
        <w:t>lt:</w:t>
      </w:r>
    </w:p>
    <w:p w14:paraId="5CAD2101" w14:textId="77777777" w:rsidR="003336CF" w:rsidRDefault="003336CF" w:rsidP="003336CF">
      <w:pPr>
        <w:jc w:val="both"/>
        <w:rPr>
          <w:rFonts w:ascii="Times New Roman" w:eastAsia="Times New Roman" w:hAnsi="Times New Roman" w:cs="Times New Roman"/>
          <w:sz w:val="24"/>
          <w:szCs w:val="24"/>
        </w:rPr>
      </w:pPr>
    </w:p>
    <w:p w14:paraId="24689C6A" w14:textId="165F2F7A" w:rsidR="2FB1115B" w:rsidRDefault="5DE0FD22" w:rsidP="003336CF">
      <w:pPr>
        <w:jc w:val="both"/>
        <w:rPr>
          <w:rFonts w:ascii="Times New Roman" w:eastAsia="Times New Roman" w:hAnsi="Times New Roman" w:cs="Times New Roman"/>
          <w:sz w:val="24"/>
          <w:szCs w:val="24"/>
        </w:rPr>
      </w:pPr>
      <w:r w:rsidRPr="00051D27">
        <w:rPr>
          <w:rFonts w:ascii="Times New Roman" w:eastAsia="Times New Roman" w:hAnsi="Times New Roman" w:cs="Times New Roman"/>
          <w:sz w:val="24"/>
          <w:szCs w:val="24"/>
        </w:rPr>
        <w:t>„</w:t>
      </w:r>
      <w:r w:rsidR="17F486BD" w:rsidRPr="00051D27">
        <w:rPr>
          <w:rFonts w:ascii="Times New Roman" w:eastAsia="Times New Roman" w:hAnsi="Times New Roman" w:cs="Times New Roman"/>
          <w:color w:val="202020"/>
          <w:sz w:val="24"/>
          <w:szCs w:val="24"/>
        </w:rPr>
        <w:t>Üld</w:t>
      </w:r>
      <w:r w:rsidR="26AA82C9" w:rsidRPr="00051D27">
        <w:rPr>
          <w:rFonts w:ascii="Times New Roman" w:eastAsia="Times New Roman" w:hAnsi="Times New Roman" w:cs="Times New Roman"/>
          <w:color w:val="202020"/>
          <w:sz w:val="24"/>
          <w:szCs w:val="24"/>
        </w:rPr>
        <w:t>-</w:t>
      </w:r>
      <w:r w:rsidR="17F486BD" w:rsidRPr="00051D27">
        <w:rPr>
          <w:rFonts w:ascii="Times New Roman" w:eastAsia="Times New Roman" w:hAnsi="Times New Roman" w:cs="Times New Roman"/>
          <w:color w:val="202020"/>
          <w:sz w:val="24"/>
          <w:szCs w:val="24"/>
        </w:rPr>
        <w:t xml:space="preserve"> või veterinaarapteegi tegevusloale ravimite kaugmüügi õiguse kandmise taotluse läbivaatamise eest tasutakse riigilõivu 500 eurot.</w:t>
      </w:r>
      <w:r w:rsidR="2FB1115B" w:rsidRPr="00051D27">
        <w:rPr>
          <w:rFonts w:ascii="Times New Roman" w:eastAsia="Times New Roman" w:hAnsi="Times New Roman" w:cs="Times New Roman"/>
          <w:sz w:val="24"/>
          <w:szCs w:val="24"/>
        </w:rPr>
        <w:t>“</w:t>
      </w:r>
      <w:r w:rsidR="008B5A8A">
        <w:rPr>
          <w:rFonts w:ascii="Times New Roman" w:eastAsia="Times New Roman" w:hAnsi="Times New Roman" w:cs="Times New Roman"/>
          <w:sz w:val="24"/>
          <w:szCs w:val="24"/>
        </w:rPr>
        <w:t>;</w:t>
      </w:r>
      <w:commentRangeEnd w:id="9"/>
      <w:r w:rsidR="004268BA">
        <w:rPr>
          <w:rStyle w:val="Kommentaariviide"/>
          <w:rFonts w:asciiTheme="minorHAnsi" w:hAnsiTheme="minorHAnsi" w:cstheme="minorBidi"/>
        </w:rPr>
        <w:commentReference w:id="9"/>
      </w:r>
    </w:p>
    <w:p w14:paraId="15BD9989" w14:textId="77777777" w:rsidR="003336CF" w:rsidRPr="00051D27" w:rsidRDefault="003336CF" w:rsidP="00AB2030">
      <w:pPr>
        <w:jc w:val="both"/>
        <w:rPr>
          <w:rFonts w:ascii="Times New Roman" w:eastAsia="Times New Roman" w:hAnsi="Times New Roman" w:cs="Times New Roman"/>
          <w:sz w:val="24"/>
          <w:szCs w:val="24"/>
        </w:rPr>
      </w:pPr>
    </w:p>
    <w:p w14:paraId="2E63A52A" w14:textId="0F15176E" w:rsidR="0009718B" w:rsidRPr="00051D27" w:rsidRDefault="61FA7A4B" w:rsidP="00AB2030">
      <w:pPr>
        <w:pStyle w:val="Loendilik"/>
        <w:numPr>
          <w:ilvl w:val="0"/>
          <w:numId w:val="2"/>
        </w:numPr>
        <w:spacing w:after="0" w:line="240" w:lineRule="auto"/>
        <w:jc w:val="both"/>
        <w:rPr>
          <w:rFonts w:ascii="Times New Roman" w:hAnsi="Times New Roman" w:cs="Times New Roman"/>
          <w:sz w:val="24"/>
          <w:szCs w:val="24"/>
        </w:rPr>
      </w:pPr>
      <w:r w:rsidRPr="202309A3">
        <w:rPr>
          <w:rFonts w:ascii="Times New Roman" w:eastAsia="Times New Roman" w:hAnsi="Times New Roman" w:cs="Times New Roman"/>
          <w:sz w:val="24"/>
          <w:szCs w:val="24"/>
        </w:rPr>
        <w:t xml:space="preserve">seaduse 12. peatüki 1. jao </w:t>
      </w:r>
      <w:r w:rsidR="7769D8CE" w:rsidRPr="202309A3">
        <w:rPr>
          <w:rFonts w:ascii="Times New Roman" w:eastAsia="Times New Roman" w:hAnsi="Times New Roman" w:cs="Times New Roman"/>
          <w:sz w:val="24"/>
          <w:szCs w:val="24"/>
        </w:rPr>
        <w:t>1. jaotist</w:t>
      </w:r>
      <w:r w:rsidR="202309A3" w:rsidRPr="202309A3">
        <w:rPr>
          <w:rFonts w:ascii="Times New Roman" w:eastAsia="Times New Roman" w:hAnsi="Times New Roman" w:cs="Times New Roman"/>
          <w:sz w:val="24"/>
          <w:szCs w:val="24"/>
        </w:rPr>
        <w:t xml:space="preserve"> täiendatakse </w:t>
      </w:r>
      <w:commentRangeStart w:id="10"/>
      <w:r w:rsidR="202309A3" w:rsidRPr="202309A3">
        <w:rPr>
          <w:rFonts w:ascii="Times New Roman" w:eastAsia="Times New Roman" w:hAnsi="Times New Roman" w:cs="Times New Roman"/>
          <w:sz w:val="24"/>
          <w:szCs w:val="24"/>
        </w:rPr>
        <w:t>§-</w:t>
      </w:r>
      <w:ins w:id="11" w:author="Kärt Voor" w:date="2024-06-26T14:54:00Z">
        <w:r w:rsidR="004268BA">
          <w:rPr>
            <w:rFonts w:ascii="Times New Roman" w:eastAsia="Times New Roman" w:hAnsi="Times New Roman" w:cs="Times New Roman"/>
            <w:sz w:val="24"/>
            <w:szCs w:val="24"/>
          </w:rPr>
          <w:t>de</w:t>
        </w:r>
      </w:ins>
      <w:r w:rsidR="202309A3" w:rsidRPr="202309A3">
        <w:rPr>
          <w:rFonts w:ascii="Times New Roman" w:eastAsia="Times New Roman" w:hAnsi="Times New Roman" w:cs="Times New Roman"/>
          <w:sz w:val="24"/>
          <w:szCs w:val="24"/>
        </w:rPr>
        <w:t>ga 281</w:t>
      </w:r>
      <w:r w:rsidR="202309A3" w:rsidRPr="202309A3">
        <w:rPr>
          <w:rFonts w:ascii="Times New Roman" w:eastAsia="Times New Roman" w:hAnsi="Times New Roman" w:cs="Times New Roman"/>
          <w:sz w:val="24"/>
          <w:szCs w:val="24"/>
          <w:vertAlign w:val="superscript"/>
        </w:rPr>
        <w:t>1</w:t>
      </w:r>
      <w:r w:rsidR="202309A3" w:rsidRPr="00AB2030">
        <w:rPr>
          <w:rFonts w:ascii="Times New Roman" w:eastAsia="Times New Roman" w:hAnsi="Times New Roman" w:cs="Times New Roman"/>
          <w:sz w:val="24"/>
          <w:szCs w:val="24"/>
        </w:rPr>
        <w:t xml:space="preserve"> </w:t>
      </w:r>
      <w:ins w:id="12" w:author="Kärt Voor" w:date="2024-06-26T14:55:00Z">
        <w:r w:rsidR="004268BA">
          <w:rPr>
            <w:rFonts w:ascii="Times New Roman" w:eastAsia="Times New Roman" w:hAnsi="Times New Roman" w:cs="Times New Roman"/>
            <w:sz w:val="24"/>
            <w:szCs w:val="24"/>
          </w:rPr>
          <w:t>ja 281</w:t>
        </w:r>
        <w:r w:rsidR="004268BA" w:rsidRPr="004268BA">
          <w:rPr>
            <w:rFonts w:ascii="Times New Roman" w:eastAsia="Times New Roman" w:hAnsi="Times New Roman" w:cs="Times New Roman"/>
            <w:sz w:val="24"/>
            <w:szCs w:val="24"/>
            <w:vertAlign w:val="superscript"/>
            <w:rPrChange w:id="13" w:author="Kärt Voor" w:date="2024-06-26T14:55:00Z">
              <w:rPr>
                <w:rFonts w:ascii="Times New Roman" w:eastAsia="Times New Roman" w:hAnsi="Times New Roman" w:cs="Times New Roman"/>
                <w:sz w:val="24"/>
                <w:szCs w:val="24"/>
              </w:rPr>
            </w:rPrChange>
          </w:rPr>
          <w:t>2</w:t>
        </w:r>
        <w:r w:rsidR="004268BA">
          <w:rPr>
            <w:rFonts w:ascii="Times New Roman" w:eastAsia="Times New Roman" w:hAnsi="Times New Roman" w:cs="Times New Roman"/>
            <w:sz w:val="24"/>
            <w:szCs w:val="24"/>
          </w:rPr>
          <w:t xml:space="preserve"> </w:t>
        </w:r>
      </w:ins>
      <w:commentRangeEnd w:id="10"/>
      <w:ins w:id="14" w:author="Kärt Voor" w:date="2024-06-26T14:56:00Z">
        <w:r w:rsidR="004268BA">
          <w:rPr>
            <w:rStyle w:val="Kommentaariviide"/>
            <w:rFonts w:asciiTheme="minorHAnsi" w:hAnsiTheme="minorHAnsi" w:cstheme="minorBidi"/>
          </w:rPr>
          <w:commentReference w:id="10"/>
        </w:r>
      </w:ins>
      <w:r w:rsidR="202309A3" w:rsidRPr="202309A3">
        <w:rPr>
          <w:rFonts w:ascii="Times New Roman" w:eastAsia="Times New Roman" w:hAnsi="Times New Roman" w:cs="Times New Roman"/>
          <w:sz w:val="24"/>
          <w:szCs w:val="24"/>
        </w:rPr>
        <w:t>järgmises sõnastuses:</w:t>
      </w:r>
    </w:p>
    <w:p w14:paraId="32B90EBD" w14:textId="77777777" w:rsidR="003336CF" w:rsidRDefault="003336CF" w:rsidP="003336CF">
      <w:pPr>
        <w:rPr>
          <w:rFonts w:ascii="Times New Roman" w:eastAsia="Times New Roman" w:hAnsi="Times New Roman" w:cs="Times New Roman"/>
          <w:sz w:val="24"/>
          <w:szCs w:val="24"/>
        </w:rPr>
      </w:pPr>
    </w:p>
    <w:p w14:paraId="180596C2" w14:textId="3A358842" w:rsidR="69FEE1D7" w:rsidRPr="00051D27" w:rsidRDefault="5DE0FD22" w:rsidP="00AB2030">
      <w:pPr>
        <w:rPr>
          <w:rFonts w:ascii="Times New Roman" w:eastAsia="Times New Roman" w:hAnsi="Times New Roman" w:cs="Times New Roman"/>
          <w:b/>
          <w:bCs/>
          <w:sz w:val="24"/>
          <w:szCs w:val="24"/>
        </w:rPr>
      </w:pPr>
      <w:r w:rsidRPr="00051D27">
        <w:rPr>
          <w:rFonts w:ascii="Times New Roman" w:eastAsia="Times New Roman" w:hAnsi="Times New Roman" w:cs="Times New Roman"/>
          <w:sz w:val="24"/>
          <w:szCs w:val="24"/>
        </w:rPr>
        <w:t>„</w:t>
      </w:r>
      <w:r w:rsidR="69FEE1D7" w:rsidRPr="00051D27">
        <w:rPr>
          <w:rFonts w:ascii="Times New Roman" w:eastAsia="Times New Roman" w:hAnsi="Times New Roman" w:cs="Times New Roman"/>
          <w:b/>
          <w:bCs/>
          <w:sz w:val="24"/>
          <w:szCs w:val="24"/>
        </w:rPr>
        <w:t>§ 281</w:t>
      </w:r>
      <w:r w:rsidR="69FEE1D7" w:rsidRPr="00051D27">
        <w:rPr>
          <w:rFonts w:ascii="Times New Roman" w:eastAsia="Times New Roman" w:hAnsi="Times New Roman" w:cs="Times New Roman"/>
          <w:b/>
          <w:bCs/>
          <w:sz w:val="24"/>
          <w:szCs w:val="24"/>
          <w:vertAlign w:val="superscript"/>
        </w:rPr>
        <w:t>1</w:t>
      </w:r>
      <w:r w:rsidR="69FEE1D7" w:rsidRPr="00051D27">
        <w:rPr>
          <w:rFonts w:ascii="Times New Roman" w:eastAsia="Times New Roman" w:hAnsi="Times New Roman" w:cs="Times New Roman"/>
          <w:b/>
          <w:bCs/>
          <w:sz w:val="24"/>
          <w:szCs w:val="24"/>
        </w:rPr>
        <w:t>. Radiofarmatseutilise preparaadi valmistamise loa taotluse läbivaatamine</w:t>
      </w:r>
    </w:p>
    <w:p w14:paraId="5A60C0FE" w14:textId="77777777" w:rsidR="003336CF" w:rsidRDefault="003336CF" w:rsidP="003336CF">
      <w:pPr>
        <w:pStyle w:val="Loendilik"/>
        <w:spacing w:after="0" w:line="240" w:lineRule="auto"/>
        <w:ind w:left="0"/>
        <w:jc w:val="both"/>
        <w:rPr>
          <w:rFonts w:ascii="Times New Roman" w:eastAsia="Times New Roman" w:hAnsi="Times New Roman" w:cs="Times New Roman"/>
          <w:sz w:val="24"/>
          <w:szCs w:val="24"/>
        </w:rPr>
      </w:pPr>
    </w:p>
    <w:p w14:paraId="0401D83B" w14:textId="56AD88AA" w:rsidR="2FB1115B" w:rsidRDefault="2EA52325" w:rsidP="00AB2030">
      <w:pPr>
        <w:pStyle w:val="Loendilik"/>
        <w:spacing w:after="0" w:line="240" w:lineRule="auto"/>
        <w:ind w:left="0"/>
        <w:jc w:val="both"/>
        <w:rPr>
          <w:rFonts w:ascii="Times New Roman" w:eastAsia="Times New Roman" w:hAnsi="Times New Roman" w:cs="Times New Roman"/>
          <w:sz w:val="24"/>
          <w:szCs w:val="24"/>
        </w:rPr>
      </w:pPr>
      <w:r w:rsidRPr="00051D27">
        <w:rPr>
          <w:rFonts w:ascii="Times New Roman" w:eastAsia="Times New Roman" w:hAnsi="Times New Roman" w:cs="Times New Roman"/>
          <w:sz w:val="24"/>
          <w:szCs w:val="24"/>
        </w:rPr>
        <w:t>Radiofarmatseutilise preparaadi valmistamise loa andmise eest tasutakse riigilõivu 1500 eurot.</w:t>
      </w:r>
      <w:del w:id="15" w:author="Kärt Voor" w:date="2024-06-26T14:55:00Z">
        <w:r w:rsidR="2FB1115B" w:rsidRPr="00051D27" w:rsidDel="004268BA">
          <w:rPr>
            <w:rFonts w:ascii="Times New Roman" w:eastAsia="Times New Roman" w:hAnsi="Times New Roman" w:cs="Times New Roman"/>
            <w:sz w:val="24"/>
            <w:szCs w:val="24"/>
          </w:rPr>
          <w:delText>“</w:delText>
        </w:r>
        <w:r w:rsidR="00B96686" w:rsidDel="004268BA">
          <w:rPr>
            <w:rFonts w:ascii="Times New Roman" w:eastAsia="Times New Roman" w:hAnsi="Times New Roman" w:cs="Times New Roman"/>
            <w:sz w:val="24"/>
            <w:szCs w:val="24"/>
          </w:rPr>
          <w:delText>;</w:delText>
        </w:r>
      </w:del>
    </w:p>
    <w:p w14:paraId="64856C08" w14:textId="77777777" w:rsidR="00B96686" w:rsidRPr="00051D27" w:rsidRDefault="00B96686" w:rsidP="00AB2030">
      <w:pPr>
        <w:pStyle w:val="Loendilik"/>
        <w:spacing w:after="0" w:line="240" w:lineRule="auto"/>
        <w:ind w:left="0"/>
        <w:jc w:val="both"/>
        <w:rPr>
          <w:rFonts w:ascii="Times New Roman" w:eastAsia="Times New Roman" w:hAnsi="Times New Roman" w:cs="Times New Roman"/>
          <w:sz w:val="24"/>
          <w:szCs w:val="24"/>
        </w:rPr>
      </w:pPr>
    </w:p>
    <w:p w14:paraId="6F9BD038" w14:textId="54B0DC1C" w:rsidR="0009718B" w:rsidRPr="00051D27" w:rsidDel="004268BA" w:rsidRDefault="6F66E645" w:rsidP="00AB2030">
      <w:pPr>
        <w:pStyle w:val="Loendilik"/>
        <w:numPr>
          <w:ilvl w:val="0"/>
          <w:numId w:val="2"/>
        </w:numPr>
        <w:spacing w:after="0" w:line="240" w:lineRule="auto"/>
        <w:jc w:val="both"/>
        <w:rPr>
          <w:del w:id="16" w:author="Kärt Voor" w:date="2024-06-26T14:55:00Z"/>
          <w:rFonts w:ascii="Times New Roman" w:hAnsi="Times New Roman" w:cs="Times New Roman"/>
          <w:sz w:val="24"/>
          <w:szCs w:val="24"/>
        </w:rPr>
      </w:pPr>
      <w:del w:id="17" w:author="Kärt Voor" w:date="2024-06-26T14:55:00Z">
        <w:r w:rsidRPr="00051D27" w:rsidDel="004268BA">
          <w:rPr>
            <w:rFonts w:ascii="Times New Roman" w:eastAsia="Times New Roman" w:hAnsi="Times New Roman" w:cs="Times New Roman"/>
            <w:sz w:val="24"/>
            <w:szCs w:val="24"/>
          </w:rPr>
          <w:delText>s</w:delText>
        </w:r>
        <w:r w:rsidR="0009718B" w:rsidRPr="00051D27" w:rsidDel="004268BA">
          <w:rPr>
            <w:rFonts w:ascii="Times New Roman" w:eastAsia="Times New Roman" w:hAnsi="Times New Roman" w:cs="Times New Roman"/>
            <w:sz w:val="24"/>
            <w:szCs w:val="24"/>
          </w:rPr>
          <w:delText>eadus</w:delText>
        </w:r>
        <w:r w:rsidRPr="00051D27" w:rsidDel="004268BA">
          <w:rPr>
            <w:rFonts w:ascii="Times New Roman" w:eastAsia="Times New Roman" w:hAnsi="Times New Roman" w:cs="Times New Roman"/>
            <w:sz w:val="24"/>
            <w:szCs w:val="24"/>
          </w:rPr>
          <w:delText>e</w:delText>
        </w:r>
        <w:r w:rsidR="0009718B" w:rsidRPr="00051D27" w:rsidDel="004268BA">
          <w:rPr>
            <w:rFonts w:ascii="Times New Roman" w:eastAsia="Times New Roman" w:hAnsi="Times New Roman" w:cs="Times New Roman"/>
            <w:sz w:val="24"/>
            <w:szCs w:val="24"/>
          </w:rPr>
          <w:delText xml:space="preserve"> </w:delText>
        </w:r>
        <w:r w:rsidRPr="00051D27" w:rsidDel="004268BA">
          <w:rPr>
            <w:rFonts w:ascii="Times New Roman" w:eastAsia="Times New Roman" w:hAnsi="Times New Roman" w:cs="Times New Roman"/>
            <w:sz w:val="24"/>
            <w:szCs w:val="24"/>
          </w:rPr>
          <w:delText>1</w:delText>
        </w:r>
        <w:r w:rsidR="6D751517" w:rsidRPr="00AF5668" w:rsidDel="004268BA">
          <w:rPr>
            <w:rFonts w:ascii="Times New Roman" w:eastAsia="Times New Roman" w:hAnsi="Times New Roman" w:cs="Times New Roman"/>
            <w:sz w:val="24"/>
            <w:szCs w:val="24"/>
          </w:rPr>
          <w:delText>2. peatüki 1. jao 1. jaotist</w:delText>
        </w:r>
        <w:r w:rsidR="0009718B" w:rsidRPr="00B35634" w:rsidDel="004268BA">
          <w:rPr>
            <w:rFonts w:ascii="Times New Roman" w:eastAsia="Times New Roman" w:hAnsi="Times New Roman" w:cs="Times New Roman"/>
            <w:sz w:val="24"/>
            <w:szCs w:val="24"/>
          </w:rPr>
          <w:delText xml:space="preserve"> </w:delText>
        </w:r>
        <w:r w:rsidR="0009718B" w:rsidRPr="00051D27" w:rsidDel="004268BA">
          <w:rPr>
            <w:rFonts w:ascii="Times New Roman" w:eastAsia="Times New Roman" w:hAnsi="Times New Roman" w:cs="Times New Roman"/>
            <w:sz w:val="24"/>
            <w:szCs w:val="24"/>
          </w:rPr>
          <w:delText>täiendatakse §-ga 28</w:delText>
        </w:r>
        <w:r w:rsidR="64956866" w:rsidRPr="00051D27" w:rsidDel="004268BA">
          <w:rPr>
            <w:rFonts w:ascii="Times New Roman" w:eastAsia="Times New Roman" w:hAnsi="Times New Roman" w:cs="Times New Roman"/>
            <w:sz w:val="24"/>
            <w:szCs w:val="24"/>
          </w:rPr>
          <w:delText>1</w:delText>
        </w:r>
        <w:r w:rsidR="0E19F9F8" w:rsidRPr="00051D27" w:rsidDel="004268BA">
          <w:rPr>
            <w:rFonts w:ascii="Times New Roman" w:eastAsia="Times New Roman" w:hAnsi="Times New Roman" w:cs="Times New Roman"/>
            <w:sz w:val="24"/>
            <w:szCs w:val="24"/>
            <w:vertAlign w:val="superscript"/>
          </w:rPr>
          <w:delText>2</w:delText>
        </w:r>
        <w:r w:rsidR="0009718B" w:rsidRPr="00AB2030" w:rsidDel="004268BA">
          <w:rPr>
            <w:rFonts w:ascii="Times New Roman" w:eastAsia="Times New Roman" w:hAnsi="Times New Roman" w:cs="Times New Roman"/>
            <w:sz w:val="24"/>
            <w:szCs w:val="24"/>
          </w:rPr>
          <w:delText xml:space="preserve"> </w:delText>
        </w:r>
        <w:r w:rsidR="0009718B" w:rsidRPr="00051D27" w:rsidDel="004268BA">
          <w:rPr>
            <w:rFonts w:ascii="Times New Roman" w:eastAsia="Times New Roman" w:hAnsi="Times New Roman" w:cs="Times New Roman"/>
            <w:sz w:val="24"/>
            <w:szCs w:val="24"/>
          </w:rPr>
          <w:delText>järgmises sõnastuses:</w:delText>
        </w:r>
      </w:del>
    </w:p>
    <w:p w14:paraId="74751899" w14:textId="1FF9123D" w:rsidR="003336CF" w:rsidDel="004268BA" w:rsidRDefault="003336CF" w:rsidP="003336CF">
      <w:pPr>
        <w:rPr>
          <w:del w:id="18" w:author="Kärt Voor" w:date="2024-06-26T14:55:00Z"/>
          <w:rFonts w:ascii="Times New Roman" w:eastAsia="Times New Roman" w:hAnsi="Times New Roman" w:cs="Times New Roman"/>
          <w:sz w:val="24"/>
          <w:szCs w:val="24"/>
        </w:rPr>
      </w:pPr>
    </w:p>
    <w:p w14:paraId="5190E212" w14:textId="313D6F80" w:rsidR="008B71B2" w:rsidRPr="00051D27" w:rsidRDefault="5DE0FD22" w:rsidP="00AB2030">
      <w:pPr>
        <w:jc w:val="both"/>
        <w:rPr>
          <w:rFonts w:ascii="Times New Roman" w:eastAsia="Times New Roman" w:hAnsi="Times New Roman" w:cs="Times New Roman"/>
          <w:b/>
          <w:bCs/>
          <w:sz w:val="24"/>
          <w:szCs w:val="24"/>
        </w:rPr>
      </w:pPr>
      <w:del w:id="19" w:author="Kärt Voor" w:date="2024-06-26T14:55:00Z">
        <w:r w:rsidRPr="00051D27" w:rsidDel="004268BA">
          <w:rPr>
            <w:rFonts w:ascii="Times New Roman" w:eastAsia="Times New Roman" w:hAnsi="Times New Roman" w:cs="Times New Roman"/>
            <w:sz w:val="24"/>
            <w:szCs w:val="24"/>
          </w:rPr>
          <w:delText>„</w:delText>
        </w:r>
      </w:del>
      <w:r w:rsidR="79923B00" w:rsidRPr="00051D27">
        <w:rPr>
          <w:rFonts w:ascii="Times New Roman" w:eastAsia="Times New Roman" w:hAnsi="Times New Roman" w:cs="Times New Roman"/>
          <w:b/>
          <w:bCs/>
          <w:sz w:val="24"/>
          <w:szCs w:val="24"/>
        </w:rPr>
        <w:t>§ 281</w:t>
      </w:r>
      <w:r w:rsidR="79923B00" w:rsidRPr="00051D27">
        <w:rPr>
          <w:rFonts w:ascii="Times New Roman" w:eastAsia="Times New Roman" w:hAnsi="Times New Roman" w:cs="Times New Roman"/>
          <w:b/>
          <w:bCs/>
          <w:sz w:val="24"/>
          <w:szCs w:val="24"/>
          <w:vertAlign w:val="superscript"/>
        </w:rPr>
        <w:t>2</w:t>
      </w:r>
      <w:r w:rsidR="79923B00" w:rsidRPr="00051D27">
        <w:rPr>
          <w:rFonts w:ascii="Times New Roman" w:eastAsia="Times New Roman" w:hAnsi="Times New Roman" w:cs="Times New Roman"/>
          <w:b/>
          <w:bCs/>
          <w:sz w:val="24"/>
          <w:szCs w:val="24"/>
        </w:rPr>
        <w:t>.</w:t>
      </w:r>
      <w:r w:rsidR="79923B00" w:rsidRPr="00051D27">
        <w:rPr>
          <w:rFonts w:ascii="Times New Roman" w:eastAsia="Times New Roman" w:hAnsi="Times New Roman" w:cs="Times New Roman"/>
          <w:sz w:val="24"/>
          <w:szCs w:val="24"/>
        </w:rPr>
        <w:t xml:space="preserve"> </w:t>
      </w:r>
      <w:r w:rsidR="79923B00" w:rsidRPr="00051D27">
        <w:rPr>
          <w:rFonts w:ascii="Times New Roman" w:eastAsia="Times New Roman" w:hAnsi="Times New Roman" w:cs="Times New Roman"/>
          <w:b/>
          <w:bCs/>
          <w:sz w:val="24"/>
          <w:szCs w:val="24"/>
        </w:rPr>
        <w:t xml:space="preserve">Radiofarmatseutilise preparaadi valmistamise loa </w:t>
      </w:r>
      <w:r w:rsidR="007D7847">
        <w:rPr>
          <w:rFonts w:ascii="Times New Roman" w:eastAsia="Times New Roman" w:hAnsi="Times New Roman" w:cs="Times New Roman"/>
          <w:b/>
          <w:bCs/>
          <w:sz w:val="24"/>
          <w:szCs w:val="24"/>
        </w:rPr>
        <w:t xml:space="preserve">muutmise </w:t>
      </w:r>
      <w:r w:rsidR="79923B00" w:rsidRPr="00051D27">
        <w:rPr>
          <w:rFonts w:ascii="Times New Roman" w:eastAsia="Times New Roman" w:hAnsi="Times New Roman" w:cs="Times New Roman"/>
          <w:b/>
          <w:bCs/>
          <w:sz w:val="24"/>
          <w:szCs w:val="24"/>
        </w:rPr>
        <w:t>taotluse läbivaatamine</w:t>
      </w:r>
    </w:p>
    <w:p w14:paraId="7B64D370" w14:textId="77777777" w:rsidR="003336CF" w:rsidRDefault="003336CF" w:rsidP="003336CF">
      <w:pPr>
        <w:rPr>
          <w:rFonts w:ascii="Times New Roman" w:eastAsia="Times New Roman" w:hAnsi="Times New Roman" w:cs="Times New Roman"/>
          <w:sz w:val="24"/>
          <w:szCs w:val="24"/>
        </w:rPr>
      </w:pPr>
    </w:p>
    <w:p w14:paraId="742E5290" w14:textId="0A15A4ED" w:rsidR="00641733" w:rsidRDefault="79923B00" w:rsidP="00AB2030">
      <w:pPr>
        <w:jc w:val="both"/>
        <w:rPr>
          <w:rFonts w:ascii="Times New Roman" w:eastAsia="Times New Roman" w:hAnsi="Times New Roman" w:cs="Times New Roman"/>
          <w:color w:val="202020"/>
          <w:sz w:val="24"/>
          <w:szCs w:val="24"/>
        </w:rPr>
      </w:pPr>
      <w:r w:rsidRPr="00051D27">
        <w:rPr>
          <w:rFonts w:ascii="Times New Roman" w:eastAsia="Times New Roman" w:hAnsi="Times New Roman" w:cs="Times New Roman"/>
          <w:sz w:val="24"/>
          <w:szCs w:val="24"/>
        </w:rPr>
        <w:t>Radiofarmatseutilise preparaadi valmistamise loa</w:t>
      </w:r>
      <w:r w:rsidRPr="00051D27">
        <w:rPr>
          <w:rFonts w:ascii="Times New Roman" w:eastAsia="Times New Roman" w:hAnsi="Times New Roman" w:cs="Times New Roman"/>
          <w:color w:val="202020"/>
          <w:sz w:val="24"/>
          <w:szCs w:val="24"/>
        </w:rPr>
        <w:t xml:space="preserve"> muutmise taotluse läbivaatamise eest tasutakse riigilõivu</w:t>
      </w:r>
      <w:r w:rsidR="00641733">
        <w:rPr>
          <w:rFonts w:ascii="Times New Roman" w:eastAsia="Times New Roman" w:hAnsi="Times New Roman" w:cs="Times New Roman"/>
          <w:color w:val="202020"/>
          <w:sz w:val="24"/>
          <w:szCs w:val="24"/>
        </w:rPr>
        <w:t>:</w:t>
      </w:r>
    </w:p>
    <w:p w14:paraId="6EE982B3" w14:textId="77777777" w:rsidR="00641733" w:rsidRDefault="79923B00" w:rsidP="00AB2030">
      <w:pPr>
        <w:jc w:val="both"/>
        <w:rPr>
          <w:rFonts w:ascii="Times New Roman" w:eastAsia="Times New Roman" w:hAnsi="Times New Roman" w:cs="Times New Roman"/>
          <w:color w:val="202020"/>
          <w:sz w:val="24"/>
          <w:szCs w:val="24"/>
        </w:rPr>
      </w:pPr>
      <w:r w:rsidRPr="00051D27">
        <w:rPr>
          <w:rFonts w:ascii="Times New Roman" w:eastAsia="Times New Roman" w:hAnsi="Times New Roman" w:cs="Times New Roman"/>
          <w:color w:val="202020"/>
          <w:sz w:val="24"/>
          <w:szCs w:val="24"/>
        </w:rPr>
        <w:t>1) tegutsemiskoha muutmisel – 1000 eurot;</w:t>
      </w:r>
    </w:p>
    <w:p w14:paraId="54452B9B" w14:textId="3730E208" w:rsidR="4B4FBA9D" w:rsidRDefault="202309A3" w:rsidP="003336CF">
      <w:pPr>
        <w:jc w:val="both"/>
        <w:rPr>
          <w:rFonts w:ascii="Times New Roman" w:eastAsia="Times New Roman" w:hAnsi="Times New Roman" w:cs="Times New Roman"/>
          <w:sz w:val="24"/>
          <w:szCs w:val="24"/>
        </w:rPr>
      </w:pPr>
      <w:r w:rsidRPr="202309A3">
        <w:rPr>
          <w:rFonts w:ascii="Times New Roman" w:eastAsia="Times New Roman" w:hAnsi="Times New Roman" w:cs="Times New Roman"/>
          <w:color w:val="202020"/>
          <w:sz w:val="24"/>
          <w:szCs w:val="24"/>
        </w:rPr>
        <w:t>2)</w:t>
      </w:r>
      <w:r w:rsidRPr="202309A3">
        <w:rPr>
          <w:rFonts w:ascii="Times New Roman" w:eastAsia="Times New Roman" w:hAnsi="Times New Roman" w:cs="Times New Roman"/>
          <w:sz w:val="24"/>
          <w:szCs w:val="24"/>
        </w:rPr>
        <w:t xml:space="preserve"> valmistamise eest vastutava isiku või kvaliteedisüsteemi eest vastutava isiku muutmisel 250 eurot.“;</w:t>
      </w:r>
    </w:p>
    <w:p w14:paraId="1050DDDA" w14:textId="77777777" w:rsidR="003336CF" w:rsidRPr="00641733" w:rsidRDefault="003336CF" w:rsidP="00AB2030">
      <w:pPr>
        <w:jc w:val="both"/>
        <w:rPr>
          <w:rFonts w:ascii="Times New Roman" w:eastAsia="Times New Roman" w:hAnsi="Times New Roman" w:cs="Times New Roman"/>
          <w:color w:val="202020"/>
          <w:sz w:val="24"/>
          <w:szCs w:val="24"/>
        </w:rPr>
      </w:pPr>
    </w:p>
    <w:p w14:paraId="15CF2B0C" w14:textId="3FF138CB" w:rsidR="4075050A" w:rsidRPr="00721976" w:rsidRDefault="00721976" w:rsidP="00AB2030">
      <w:pPr>
        <w:pStyle w:val="Loendilik"/>
        <w:numPr>
          <w:ilvl w:val="0"/>
          <w:numId w:val="2"/>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p</w:t>
      </w:r>
      <w:r w:rsidR="4075050A" w:rsidRPr="00051D27">
        <w:rPr>
          <w:rFonts w:ascii="Times New Roman" w:eastAsia="Times New Roman" w:hAnsi="Times New Roman" w:cs="Times New Roman"/>
          <w:sz w:val="24"/>
          <w:szCs w:val="24"/>
        </w:rPr>
        <w:t xml:space="preserve">aragrahvis 282 asendatakse arv </w:t>
      </w:r>
      <w:r w:rsidR="5DE0FD22" w:rsidRPr="00051D27">
        <w:rPr>
          <w:rFonts w:ascii="Times New Roman" w:eastAsia="Times New Roman" w:hAnsi="Times New Roman" w:cs="Times New Roman"/>
          <w:sz w:val="24"/>
          <w:szCs w:val="24"/>
        </w:rPr>
        <w:t>„</w:t>
      </w:r>
      <w:r w:rsidR="4075050A" w:rsidRPr="00051D27">
        <w:rPr>
          <w:rFonts w:ascii="Times New Roman" w:eastAsia="Times New Roman" w:hAnsi="Times New Roman" w:cs="Times New Roman"/>
          <w:sz w:val="24"/>
          <w:szCs w:val="24"/>
        </w:rPr>
        <w:t>150</w:t>
      </w:r>
      <w:r w:rsidR="4B4FBA9D" w:rsidRPr="00051D27">
        <w:rPr>
          <w:rFonts w:ascii="Times New Roman" w:eastAsia="Times New Roman" w:hAnsi="Times New Roman" w:cs="Times New Roman"/>
          <w:sz w:val="24"/>
          <w:szCs w:val="24"/>
        </w:rPr>
        <w:t>“</w:t>
      </w:r>
      <w:r w:rsidR="4075050A" w:rsidRPr="00051D27">
        <w:rPr>
          <w:rFonts w:ascii="Times New Roman" w:eastAsia="Times New Roman" w:hAnsi="Times New Roman" w:cs="Times New Roman"/>
          <w:sz w:val="24"/>
          <w:szCs w:val="24"/>
        </w:rPr>
        <w:t xml:space="preserve"> arvug</w:t>
      </w:r>
      <w:r w:rsidR="0841DE19" w:rsidRPr="00051D27">
        <w:rPr>
          <w:rFonts w:ascii="Times New Roman" w:eastAsia="Times New Roman" w:hAnsi="Times New Roman" w:cs="Times New Roman"/>
          <w:sz w:val="24"/>
          <w:szCs w:val="24"/>
        </w:rPr>
        <w:t>a „300</w:t>
      </w:r>
      <w:r w:rsidR="4B4FBA9D" w:rsidRPr="00051D27">
        <w:rPr>
          <w:rFonts w:ascii="Times New Roman" w:eastAsia="Times New Roman" w:hAnsi="Times New Roman" w:cs="Times New Roman"/>
          <w:sz w:val="24"/>
          <w:szCs w:val="24"/>
        </w:rPr>
        <w:t>“</w:t>
      </w:r>
      <w:r w:rsidR="0841DE19" w:rsidRPr="00051D27">
        <w:rPr>
          <w:rFonts w:ascii="Times New Roman" w:eastAsia="Times New Roman" w:hAnsi="Times New Roman" w:cs="Times New Roman"/>
          <w:sz w:val="24"/>
          <w:szCs w:val="24"/>
        </w:rPr>
        <w:t>;</w:t>
      </w:r>
    </w:p>
    <w:p w14:paraId="75BCF8DB" w14:textId="77777777" w:rsidR="00721976" w:rsidRPr="00051D27" w:rsidRDefault="00721976" w:rsidP="00AB2030">
      <w:pPr>
        <w:pStyle w:val="Loendilik"/>
        <w:spacing w:after="0" w:line="240" w:lineRule="auto"/>
        <w:ind w:left="0"/>
        <w:jc w:val="both"/>
        <w:rPr>
          <w:rFonts w:ascii="Times New Roman" w:hAnsi="Times New Roman" w:cs="Times New Roman"/>
          <w:sz w:val="24"/>
          <w:szCs w:val="24"/>
        </w:rPr>
      </w:pPr>
    </w:p>
    <w:p w14:paraId="6A605B51" w14:textId="79E006EC" w:rsidR="4842106C" w:rsidRPr="00051D27" w:rsidRDefault="202309A3" w:rsidP="00AB2030">
      <w:pPr>
        <w:pStyle w:val="Loendilik"/>
        <w:numPr>
          <w:ilvl w:val="0"/>
          <w:numId w:val="2"/>
        </w:numPr>
        <w:spacing w:after="0" w:line="240" w:lineRule="auto"/>
        <w:jc w:val="both"/>
        <w:rPr>
          <w:rFonts w:ascii="Times New Roman" w:hAnsi="Times New Roman" w:cs="Times New Roman"/>
          <w:sz w:val="24"/>
          <w:szCs w:val="24"/>
        </w:rPr>
      </w:pPr>
      <w:r w:rsidRPr="202309A3">
        <w:rPr>
          <w:rFonts w:ascii="Times New Roman" w:eastAsia="Times New Roman" w:hAnsi="Times New Roman" w:cs="Times New Roman"/>
          <w:sz w:val="24"/>
          <w:szCs w:val="24"/>
        </w:rPr>
        <w:t>seadust täiendaks §-ga 282</w:t>
      </w:r>
      <w:r w:rsidRPr="202309A3">
        <w:rPr>
          <w:rFonts w:ascii="Times New Roman" w:eastAsia="Times New Roman" w:hAnsi="Times New Roman" w:cs="Times New Roman"/>
          <w:sz w:val="24"/>
          <w:szCs w:val="24"/>
          <w:vertAlign w:val="superscript"/>
        </w:rPr>
        <w:t>1</w:t>
      </w:r>
      <w:r w:rsidRPr="202309A3">
        <w:rPr>
          <w:rFonts w:ascii="Times New Roman" w:eastAsia="Times New Roman" w:hAnsi="Times New Roman" w:cs="Times New Roman"/>
          <w:sz w:val="24"/>
          <w:szCs w:val="24"/>
        </w:rPr>
        <w:t xml:space="preserve"> järgmises sõnastuses:</w:t>
      </w:r>
    </w:p>
    <w:p w14:paraId="6B7B9E6D" w14:textId="77777777" w:rsidR="003336CF" w:rsidRDefault="003336CF" w:rsidP="003336CF">
      <w:pPr>
        <w:jc w:val="both"/>
        <w:rPr>
          <w:rFonts w:ascii="Times New Roman" w:eastAsia="Times New Roman" w:hAnsi="Times New Roman" w:cs="Times New Roman"/>
          <w:sz w:val="24"/>
          <w:szCs w:val="24"/>
        </w:rPr>
      </w:pPr>
    </w:p>
    <w:p w14:paraId="3F140089" w14:textId="4FC35106" w:rsidR="794948FD" w:rsidRPr="00051D27" w:rsidRDefault="4B4FBA9D" w:rsidP="00AB2030">
      <w:pPr>
        <w:jc w:val="both"/>
        <w:rPr>
          <w:rFonts w:ascii="Times New Roman" w:eastAsia="Times New Roman" w:hAnsi="Times New Roman" w:cs="Times New Roman"/>
          <w:b/>
          <w:bCs/>
          <w:sz w:val="24"/>
          <w:szCs w:val="24"/>
        </w:rPr>
      </w:pPr>
      <w:r w:rsidRPr="003336CF">
        <w:rPr>
          <w:rFonts w:ascii="Times New Roman" w:eastAsia="Times New Roman" w:hAnsi="Times New Roman" w:cs="Times New Roman"/>
          <w:sz w:val="24"/>
          <w:szCs w:val="24"/>
        </w:rPr>
        <w:t>„</w:t>
      </w:r>
      <w:r w:rsidR="794948FD" w:rsidRPr="00051D27">
        <w:rPr>
          <w:rFonts w:ascii="Times New Roman" w:eastAsia="Times New Roman" w:hAnsi="Times New Roman" w:cs="Times New Roman"/>
          <w:b/>
          <w:bCs/>
          <w:sz w:val="24"/>
          <w:szCs w:val="24"/>
        </w:rPr>
        <w:t>§ 282</w:t>
      </w:r>
      <w:r w:rsidR="794948FD" w:rsidRPr="00051D27">
        <w:rPr>
          <w:rFonts w:ascii="Times New Roman" w:eastAsia="Times New Roman" w:hAnsi="Times New Roman" w:cs="Times New Roman"/>
          <w:b/>
          <w:bCs/>
          <w:sz w:val="24"/>
          <w:szCs w:val="24"/>
          <w:vertAlign w:val="superscript"/>
        </w:rPr>
        <w:t>1</w:t>
      </w:r>
      <w:r w:rsidR="794948FD" w:rsidRPr="00051D27">
        <w:rPr>
          <w:rFonts w:ascii="Times New Roman" w:eastAsia="Times New Roman" w:hAnsi="Times New Roman" w:cs="Times New Roman"/>
          <w:b/>
          <w:bCs/>
          <w:sz w:val="24"/>
          <w:szCs w:val="24"/>
        </w:rPr>
        <w:t xml:space="preserve">. Narkootiliste ja psühhotroopsete ainete lähteainete käitlemise registreerimise </w:t>
      </w:r>
      <w:commentRangeStart w:id="20"/>
      <w:ins w:id="21" w:author="Kärt Voor" w:date="2024-06-26T14:58:00Z">
        <w:r w:rsidR="004268BA">
          <w:rPr>
            <w:rFonts w:ascii="Times New Roman" w:eastAsia="Times New Roman" w:hAnsi="Times New Roman" w:cs="Times New Roman"/>
            <w:b/>
            <w:bCs/>
            <w:sz w:val="24"/>
            <w:szCs w:val="24"/>
          </w:rPr>
          <w:t xml:space="preserve">ning registreeringu muutmise </w:t>
        </w:r>
      </w:ins>
      <w:commentRangeEnd w:id="20"/>
      <w:ins w:id="22" w:author="Kärt Voor" w:date="2024-06-26T15:05:00Z">
        <w:r w:rsidR="00A71371">
          <w:rPr>
            <w:rStyle w:val="Kommentaariviide"/>
            <w:rFonts w:asciiTheme="minorHAnsi" w:hAnsiTheme="minorHAnsi" w:cstheme="minorBidi"/>
          </w:rPr>
          <w:commentReference w:id="20"/>
        </w:r>
      </w:ins>
      <w:r w:rsidR="794948FD" w:rsidRPr="00051D27">
        <w:rPr>
          <w:rFonts w:ascii="Times New Roman" w:eastAsia="Times New Roman" w:hAnsi="Times New Roman" w:cs="Times New Roman"/>
          <w:b/>
          <w:bCs/>
          <w:sz w:val="24"/>
          <w:szCs w:val="24"/>
        </w:rPr>
        <w:t>taotluse läbivaatamine</w:t>
      </w:r>
    </w:p>
    <w:p w14:paraId="0BD663D8" w14:textId="77777777" w:rsidR="003336CF" w:rsidRDefault="003336CF" w:rsidP="003336CF">
      <w:pPr>
        <w:jc w:val="both"/>
        <w:rPr>
          <w:rFonts w:ascii="Times New Roman" w:eastAsia="Times New Roman" w:hAnsi="Times New Roman" w:cs="Times New Roman"/>
          <w:color w:val="202020"/>
          <w:sz w:val="24"/>
          <w:szCs w:val="24"/>
        </w:rPr>
      </w:pPr>
    </w:p>
    <w:p w14:paraId="1E63A499" w14:textId="02DA4D5C" w:rsidR="4B4FBA9D" w:rsidRDefault="202309A3" w:rsidP="003336CF">
      <w:pPr>
        <w:jc w:val="both"/>
        <w:rPr>
          <w:rFonts w:ascii="Times New Roman" w:eastAsia="Times New Roman" w:hAnsi="Times New Roman" w:cs="Times New Roman"/>
          <w:sz w:val="24"/>
          <w:szCs w:val="24"/>
        </w:rPr>
      </w:pPr>
      <w:r w:rsidRPr="202309A3">
        <w:rPr>
          <w:rFonts w:ascii="Times New Roman" w:eastAsia="Times New Roman" w:hAnsi="Times New Roman" w:cs="Times New Roman"/>
          <w:color w:val="202020"/>
          <w:sz w:val="24"/>
          <w:szCs w:val="24"/>
        </w:rPr>
        <w:t>Narkootiliste ja psühhotroopsete ainete lähteainete käitlemise registreerimise või registreeringu muutmise taotluse läbivaatamise eest tasutakse riigilõivu 150 eurot.</w:t>
      </w:r>
      <w:r w:rsidRPr="202309A3">
        <w:rPr>
          <w:rFonts w:ascii="Times New Roman" w:eastAsia="Times New Roman" w:hAnsi="Times New Roman" w:cs="Times New Roman"/>
          <w:sz w:val="24"/>
          <w:szCs w:val="24"/>
        </w:rPr>
        <w:t>“;</w:t>
      </w:r>
    </w:p>
    <w:p w14:paraId="3E83100F" w14:textId="77777777" w:rsidR="003336CF" w:rsidRPr="00051D27" w:rsidRDefault="003336CF" w:rsidP="00AB2030">
      <w:pPr>
        <w:jc w:val="both"/>
        <w:rPr>
          <w:rFonts w:ascii="Times New Roman" w:eastAsia="Times New Roman" w:hAnsi="Times New Roman" w:cs="Times New Roman"/>
          <w:sz w:val="24"/>
          <w:szCs w:val="24"/>
        </w:rPr>
      </w:pPr>
    </w:p>
    <w:p w14:paraId="5C5D9290" w14:textId="3555EB6D" w:rsidR="000C6C52" w:rsidRPr="00051D27" w:rsidDel="255F017A" w:rsidRDefault="000C6C52"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 xml:space="preserve">paragrahvis 283 </w:t>
      </w:r>
      <w:r w:rsidR="3657DF36" w:rsidRPr="00051D27">
        <w:rPr>
          <w:rFonts w:ascii="Times New Roman" w:eastAsia="Times New Roman" w:hAnsi="Times New Roman" w:cs="Times New Roman"/>
          <w:sz w:val="24"/>
          <w:szCs w:val="24"/>
        </w:rPr>
        <w:t xml:space="preserve">asendatakse </w:t>
      </w:r>
      <w:commentRangeStart w:id="23"/>
      <w:ins w:id="24" w:author="Kärt Voor" w:date="2024-06-26T14:59:00Z">
        <w:r w:rsidR="0031102C">
          <w:rPr>
            <w:rFonts w:ascii="Times New Roman" w:eastAsia="Times New Roman" w:hAnsi="Times New Roman" w:cs="Times New Roman"/>
            <w:sz w:val="24"/>
            <w:szCs w:val="24"/>
          </w:rPr>
          <w:t xml:space="preserve">läbivalt </w:t>
        </w:r>
      </w:ins>
      <w:r w:rsidR="3657DF36" w:rsidRPr="00051D27">
        <w:rPr>
          <w:rFonts w:ascii="Times New Roman" w:eastAsia="Times New Roman" w:hAnsi="Times New Roman" w:cs="Times New Roman"/>
          <w:sz w:val="24"/>
          <w:szCs w:val="24"/>
        </w:rPr>
        <w:t xml:space="preserve">arv „10“ </w:t>
      </w:r>
      <w:commentRangeEnd w:id="23"/>
      <w:r w:rsidR="0031102C">
        <w:rPr>
          <w:rStyle w:val="Kommentaariviide"/>
          <w:rFonts w:asciiTheme="minorHAnsi" w:hAnsiTheme="minorHAnsi" w:cstheme="minorBidi"/>
        </w:rPr>
        <w:commentReference w:id="23"/>
      </w:r>
      <w:r w:rsidR="003A63AE">
        <w:rPr>
          <w:rFonts w:ascii="Times New Roman" w:eastAsia="Times New Roman" w:hAnsi="Times New Roman" w:cs="Times New Roman"/>
          <w:sz w:val="24"/>
          <w:szCs w:val="24"/>
        </w:rPr>
        <w:t>l</w:t>
      </w:r>
      <w:del w:id="25" w:author="Kärt Voor" w:date="2024-06-26T14:59:00Z">
        <w:r w:rsidR="003A63AE" w:rsidDel="0031102C">
          <w:rPr>
            <w:rFonts w:ascii="Times New Roman" w:eastAsia="Times New Roman" w:hAnsi="Times New Roman" w:cs="Times New Roman"/>
            <w:sz w:val="24"/>
            <w:szCs w:val="24"/>
          </w:rPr>
          <w:delText>äbi</w:delText>
        </w:r>
        <w:r w:rsidR="001A49DB" w:rsidDel="0031102C">
          <w:rPr>
            <w:rFonts w:ascii="Times New Roman" w:eastAsia="Times New Roman" w:hAnsi="Times New Roman" w:cs="Times New Roman"/>
            <w:sz w:val="24"/>
            <w:szCs w:val="24"/>
          </w:rPr>
          <w:delText>valt</w:delText>
        </w:r>
      </w:del>
      <w:r w:rsidR="001A49DB">
        <w:rPr>
          <w:rFonts w:ascii="Times New Roman" w:eastAsia="Times New Roman" w:hAnsi="Times New Roman" w:cs="Times New Roman"/>
          <w:sz w:val="24"/>
          <w:szCs w:val="24"/>
        </w:rPr>
        <w:t xml:space="preserve"> </w:t>
      </w:r>
      <w:r w:rsidR="3657DF36" w:rsidRPr="00051D27">
        <w:rPr>
          <w:rFonts w:ascii="Times New Roman" w:eastAsia="Times New Roman" w:hAnsi="Times New Roman" w:cs="Times New Roman"/>
          <w:sz w:val="24"/>
          <w:szCs w:val="24"/>
        </w:rPr>
        <w:t>arvu</w:t>
      </w:r>
      <w:r w:rsidR="002A5D42">
        <w:rPr>
          <w:rFonts w:ascii="Times New Roman" w:eastAsia="Times New Roman" w:hAnsi="Times New Roman" w:cs="Times New Roman"/>
          <w:sz w:val="24"/>
          <w:szCs w:val="24"/>
        </w:rPr>
        <w:t>ga</w:t>
      </w:r>
      <w:r w:rsidR="3657DF36" w:rsidRPr="00051D27">
        <w:rPr>
          <w:rFonts w:ascii="Times New Roman" w:eastAsia="Times New Roman" w:hAnsi="Times New Roman" w:cs="Times New Roman"/>
          <w:sz w:val="24"/>
          <w:szCs w:val="24"/>
        </w:rPr>
        <w:t xml:space="preserve"> „30“</w:t>
      </w:r>
      <w:r w:rsidR="255F017A" w:rsidRPr="00051D27">
        <w:rPr>
          <w:rFonts w:ascii="Times New Roman" w:eastAsia="Times New Roman" w:hAnsi="Times New Roman" w:cs="Times New Roman"/>
          <w:sz w:val="24"/>
          <w:szCs w:val="24"/>
        </w:rPr>
        <w:t>;</w:t>
      </w:r>
    </w:p>
    <w:p w14:paraId="2F3A7AF8" w14:textId="77777777" w:rsidR="63D364BB" w:rsidRPr="00051D27" w:rsidRDefault="63D364BB" w:rsidP="00AB2030">
      <w:pPr>
        <w:pStyle w:val="Loendilik"/>
        <w:spacing w:after="0" w:line="240" w:lineRule="auto"/>
        <w:ind w:left="0"/>
        <w:jc w:val="both"/>
        <w:rPr>
          <w:rFonts w:ascii="Times New Roman" w:hAnsi="Times New Roman" w:cs="Times New Roman"/>
          <w:sz w:val="24"/>
          <w:szCs w:val="24"/>
        </w:rPr>
      </w:pPr>
    </w:p>
    <w:p w14:paraId="40EA6882" w14:textId="2D802E49" w:rsidR="6606451C" w:rsidRPr="00051D27" w:rsidRDefault="004A76C0"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paragrahvis 285</w:t>
      </w:r>
      <w:r w:rsidRPr="00051D27">
        <w:rPr>
          <w:rFonts w:ascii="Times New Roman" w:eastAsia="Times New Roman" w:hAnsi="Times New Roman" w:cs="Times New Roman"/>
          <w:sz w:val="24"/>
          <w:szCs w:val="24"/>
          <w:vertAlign w:val="superscript"/>
        </w:rPr>
        <w:t>2</w:t>
      </w:r>
      <w:r w:rsidRPr="00051D27">
        <w:rPr>
          <w:rFonts w:ascii="Times New Roman" w:eastAsia="Times New Roman" w:hAnsi="Times New Roman" w:cs="Times New Roman"/>
          <w:sz w:val="24"/>
          <w:szCs w:val="24"/>
        </w:rPr>
        <w:t xml:space="preserve"> </w:t>
      </w:r>
      <w:r w:rsidR="6606451C" w:rsidRPr="00051D27">
        <w:rPr>
          <w:rFonts w:ascii="Times New Roman" w:eastAsia="Times New Roman" w:hAnsi="Times New Roman" w:cs="Times New Roman"/>
          <w:sz w:val="24"/>
          <w:szCs w:val="24"/>
        </w:rPr>
        <w:t>asendatakse arv „340“ arvuga „680“;</w:t>
      </w:r>
    </w:p>
    <w:p w14:paraId="22B21BC7" w14:textId="77777777" w:rsidR="006A4DE9" w:rsidRPr="00051D27" w:rsidRDefault="006A4DE9" w:rsidP="00AB2030">
      <w:pPr>
        <w:pStyle w:val="Loendilik"/>
        <w:spacing w:after="0" w:line="240" w:lineRule="auto"/>
        <w:ind w:left="0"/>
        <w:jc w:val="both"/>
        <w:rPr>
          <w:rFonts w:ascii="Times New Roman" w:hAnsi="Times New Roman" w:cs="Times New Roman"/>
          <w:sz w:val="24"/>
          <w:szCs w:val="24"/>
        </w:rPr>
      </w:pPr>
    </w:p>
    <w:p w14:paraId="149924EB" w14:textId="12F2F7EE" w:rsidR="006A4DE9" w:rsidRPr="00051D27" w:rsidRDefault="006A4DE9"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hAnsi="Times New Roman" w:cs="Times New Roman"/>
          <w:sz w:val="24"/>
          <w:szCs w:val="24"/>
        </w:rPr>
        <w:t>paragrahvides 286–286</w:t>
      </w:r>
      <w:r w:rsidRPr="00051D27">
        <w:rPr>
          <w:rFonts w:ascii="Times New Roman" w:hAnsi="Times New Roman" w:cs="Times New Roman"/>
          <w:sz w:val="24"/>
          <w:szCs w:val="24"/>
          <w:vertAlign w:val="superscript"/>
        </w:rPr>
        <w:t>5</w:t>
      </w:r>
      <w:r w:rsidRPr="00051D27">
        <w:rPr>
          <w:rFonts w:ascii="Times New Roman" w:hAnsi="Times New Roman" w:cs="Times New Roman"/>
          <w:sz w:val="24"/>
          <w:szCs w:val="24"/>
        </w:rPr>
        <w:t xml:space="preserve"> asendatakse </w:t>
      </w:r>
      <w:ins w:id="26" w:author="Kärt Voor" w:date="2024-06-26T15:01:00Z">
        <w:r w:rsidR="0031102C">
          <w:rPr>
            <w:rFonts w:ascii="Times New Roman" w:hAnsi="Times New Roman" w:cs="Times New Roman"/>
            <w:sz w:val="24"/>
            <w:szCs w:val="24"/>
          </w:rPr>
          <w:t xml:space="preserve">läbivalt </w:t>
        </w:r>
      </w:ins>
      <w:r w:rsidRPr="00051D27">
        <w:rPr>
          <w:rFonts w:ascii="Times New Roman" w:hAnsi="Times New Roman" w:cs="Times New Roman"/>
          <w:sz w:val="24"/>
          <w:szCs w:val="24"/>
        </w:rPr>
        <w:t xml:space="preserve">arv „32“ </w:t>
      </w:r>
      <w:del w:id="27" w:author="Kärt Voor" w:date="2024-06-26T15:01:00Z">
        <w:r w:rsidR="001A49DB" w:rsidDel="0031102C">
          <w:rPr>
            <w:rFonts w:ascii="Times New Roman" w:hAnsi="Times New Roman" w:cs="Times New Roman"/>
            <w:sz w:val="24"/>
            <w:szCs w:val="24"/>
          </w:rPr>
          <w:delText xml:space="preserve">läbivalt </w:delText>
        </w:r>
      </w:del>
      <w:r w:rsidRPr="00051D27">
        <w:rPr>
          <w:rFonts w:ascii="Times New Roman" w:hAnsi="Times New Roman" w:cs="Times New Roman"/>
          <w:sz w:val="24"/>
          <w:szCs w:val="24"/>
        </w:rPr>
        <w:t xml:space="preserve">arvuga „100“; </w:t>
      </w:r>
    </w:p>
    <w:p w14:paraId="4D8CC208" w14:textId="77777777" w:rsidR="006A4DE9" w:rsidRPr="00051D27" w:rsidRDefault="006A4DE9" w:rsidP="00AB2030">
      <w:pPr>
        <w:pStyle w:val="Loendilik"/>
        <w:spacing w:after="0" w:line="240" w:lineRule="auto"/>
        <w:ind w:left="0"/>
        <w:jc w:val="both"/>
        <w:rPr>
          <w:rFonts w:ascii="Times New Roman" w:hAnsi="Times New Roman" w:cs="Times New Roman"/>
          <w:sz w:val="24"/>
          <w:szCs w:val="24"/>
        </w:rPr>
      </w:pPr>
    </w:p>
    <w:p w14:paraId="51B4E86E" w14:textId="4217EAA3" w:rsidR="00CB764A" w:rsidRDefault="006A4DE9"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hAnsi="Times New Roman" w:cs="Times New Roman"/>
          <w:sz w:val="24"/>
          <w:szCs w:val="24"/>
        </w:rPr>
        <w:t xml:space="preserve"> paragrahvi 286 tekst loetakse lõikeks 1 </w:t>
      </w:r>
      <w:r w:rsidR="009D1B7F">
        <w:rPr>
          <w:rFonts w:ascii="Times New Roman" w:hAnsi="Times New Roman" w:cs="Times New Roman"/>
          <w:sz w:val="24"/>
          <w:szCs w:val="24"/>
        </w:rPr>
        <w:t>ja</w:t>
      </w:r>
      <w:r w:rsidRPr="00051D27">
        <w:rPr>
          <w:rFonts w:ascii="Times New Roman" w:hAnsi="Times New Roman" w:cs="Times New Roman"/>
          <w:sz w:val="24"/>
          <w:szCs w:val="24"/>
        </w:rPr>
        <w:t xml:space="preserve"> </w:t>
      </w:r>
      <w:r w:rsidR="00CB764A">
        <w:rPr>
          <w:rFonts w:ascii="Times New Roman" w:hAnsi="Times New Roman" w:cs="Times New Roman"/>
          <w:sz w:val="24"/>
          <w:szCs w:val="24"/>
        </w:rPr>
        <w:t>paragrahvi</w:t>
      </w:r>
      <w:r w:rsidRPr="00051D27">
        <w:rPr>
          <w:rFonts w:ascii="Times New Roman" w:hAnsi="Times New Roman" w:cs="Times New Roman"/>
          <w:sz w:val="24"/>
          <w:szCs w:val="24"/>
        </w:rPr>
        <w:t xml:space="preserve"> täiendatakse lõikega 2 järgmises</w:t>
      </w:r>
      <w:r w:rsidR="003336CF">
        <w:rPr>
          <w:rFonts w:ascii="Times New Roman" w:hAnsi="Times New Roman" w:cs="Times New Roman"/>
          <w:sz w:val="24"/>
          <w:szCs w:val="24"/>
        </w:rPr>
        <w:t xml:space="preserve"> sõnastuses:</w:t>
      </w:r>
    </w:p>
    <w:p w14:paraId="463B6611" w14:textId="4C0C7EA7" w:rsidR="006A4DE9" w:rsidRPr="00051D27" w:rsidRDefault="006A4DE9" w:rsidP="00AB2030">
      <w:pPr>
        <w:pStyle w:val="Loendilik"/>
        <w:spacing w:after="0" w:line="240" w:lineRule="auto"/>
        <w:ind w:left="0"/>
        <w:jc w:val="both"/>
        <w:rPr>
          <w:rFonts w:ascii="Times New Roman" w:hAnsi="Times New Roman" w:cs="Times New Roman"/>
          <w:sz w:val="24"/>
          <w:szCs w:val="24"/>
        </w:rPr>
      </w:pPr>
    </w:p>
    <w:p w14:paraId="3E759C4B" w14:textId="769EE9A5" w:rsidR="006A4DE9" w:rsidRPr="00051D27" w:rsidRDefault="006A4DE9" w:rsidP="003336CF">
      <w:pPr>
        <w:jc w:val="both"/>
        <w:rPr>
          <w:rFonts w:ascii="Times New Roman" w:hAnsi="Times New Roman" w:cs="Times New Roman"/>
          <w:sz w:val="24"/>
          <w:szCs w:val="24"/>
        </w:rPr>
      </w:pPr>
      <w:r w:rsidRPr="00051D27">
        <w:rPr>
          <w:rFonts w:ascii="Times New Roman" w:hAnsi="Times New Roman" w:cs="Times New Roman"/>
          <w:sz w:val="24"/>
          <w:szCs w:val="24"/>
        </w:rPr>
        <w:t xml:space="preserve">„(2) </w:t>
      </w:r>
      <w:r w:rsidR="00721B99" w:rsidRPr="00051D27">
        <w:rPr>
          <w:rFonts w:ascii="Times New Roman" w:hAnsi="Times New Roman" w:cs="Times New Roman"/>
          <w:sz w:val="24"/>
          <w:szCs w:val="24"/>
        </w:rPr>
        <w:t>Igapäevaelu toetamise teenuse, töötamise toetamise teenuse, toetatud elamise teenuse, kogukonnas elamise teenuse</w:t>
      </w:r>
      <w:r w:rsidR="00C2636D">
        <w:rPr>
          <w:rFonts w:ascii="Times New Roman" w:hAnsi="Times New Roman" w:cs="Times New Roman"/>
          <w:sz w:val="24"/>
          <w:szCs w:val="24"/>
        </w:rPr>
        <w:t xml:space="preserve">, </w:t>
      </w:r>
      <w:commentRangeStart w:id="28"/>
      <w:r w:rsidR="00C2636D">
        <w:rPr>
          <w:rFonts w:ascii="Times New Roman" w:hAnsi="Times New Roman" w:cs="Times New Roman"/>
          <w:sz w:val="24"/>
          <w:szCs w:val="24"/>
        </w:rPr>
        <w:t xml:space="preserve">päeva- ja </w:t>
      </w:r>
      <w:r w:rsidR="002A544A">
        <w:rPr>
          <w:rFonts w:ascii="Times New Roman" w:hAnsi="Times New Roman" w:cs="Times New Roman"/>
          <w:sz w:val="24"/>
          <w:szCs w:val="24"/>
        </w:rPr>
        <w:t>nädalahoiuteenuse</w:t>
      </w:r>
      <w:r w:rsidR="00721B99" w:rsidRPr="00051D27">
        <w:rPr>
          <w:rFonts w:ascii="Times New Roman" w:hAnsi="Times New Roman" w:cs="Times New Roman"/>
          <w:sz w:val="24"/>
          <w:szCs w:val="24"/>
        </w:rPr>
        <w:t xml:space="preserve"> </w:t>
      </w:r>
      <w:commentRangeEnd w:id="28"/>
      <w:r w:rsidR="00A71371">
        <w:rPr>
          <w:rStyle w:val="Kommentaariviide"/>
          <w:rFonts w:asciiTheme="minorHAnsi" w:hAnsiTheme="minorHAnsi" w:cstheme="minorBidi"/>
        </w:rPr>
        <w:commentReference w:id="28"/>
      </w:r>
      <w:r w:rsidR="00721B99" w:rsidRPr="00051D27">
        <w:rPr>
          <w:rFonts w:ascii="Times New Roman" w:hAnsi="Times New Roman" w:cs="Times New Roman"/>
          <w:sz w:val="24"/>
          <w:szCs w:val="24"/>
        </w:rPr>
        <w:t xml:space="preserve">ja ööpäevaringse erihooldusteenuse osutamise </w:t>
      </w:r>
      <w:bookmarkStart w:id="29" w:name="_Hlk168305165"/>
      <w:r w:rsidR="00721B99" w:rsidRPr="00051D27">
        <w:rPr>
          <w:rFonts w:ascii="Times New Roman" w:hAnsi="Times New Roman" w:cs="Times New Roman"/>
          <w:sz w:val="24"/>
          <w:szCs w:val="24"/>
        </w:rPr>
        <w:t>tegevusloa</w:t>
      </w:r>
      <w:r w:rsidR="003E5875" w:rsidRPr="00051D27">
        <w:rPr>
          <w:rFonts w:ascii="Times New Roman" w:hAnsi="Times New Roman" w:cs="Times New Roman"/>
          <w:sz w:val="24"/>
          <w:szCs w:val="24"/>
        </w:rPr>
        <w:t>l</w:t>
      </w:r>
      <w:r w:rsidR="00A600F4" w:rsidRPr="00051D27">
        <w:rPr>
          <w:rFonts w:ascii="Times New Roman" w:hAnsi="Times New Roman" w:cs="Times New Roman"/>
          <w:sz w:val="24"/>
          <w:szCs w:val="24"/>
        </w:rPr>
        <w:t xml:space="preserve"> märgitud</w:t>
      </w:r>
      <w:r w:rsidR="00C015B4" w:rsidRPr="00051D27">
        <w:rPr>
          <w:rFonts w:ascii="Times New Roman" w:hAnsi="Times New Roman" w:cs="Times New Roman"/>
          <w:sz w:val="24"/>
          <w:szCs w:val="24"/>
        </w:rPr>
        <w:t xml:space="preserve"> </w:t>
      </w:r>
      <w:r w:rsidR="00C015B4" w:rsidRPr="00051D27">
        <w:rPr>
          <w:rFonts w:ascii="Times New Roman" w:hAnsi="Times New Roman" w:cs="Times New Roman"/>
          <w:color w:val="000000"/>
          <w:sz w:val="24"/>
          <w:szCs w:val="24"/>
          <w:lang w:eastAsia="et-EE"/>
        </w:rPr>
        <w:t>tegevuskohaga seotud muu</w:t>
      </w:r>
      <w:r w:rsidR="00E0049A" w:rsidRPr="00051D27">
        <w:rPr>
          <w:rFonts w:ascii="Times New Roman" w:hAnsi="Times New Roman" w:cs="Times New Roman"/>
          <w:color w:val="000000"/>
          <w:sz w:val="24"/>
          <w:szCs w:val="24"/>
          <w:lang w:eastAsia="et-EE"/>
        </w:rPr>
        <w:t>tmise</w:t>
      </w:r>
      <w:r w:rsidR="00721B99" w:rsidRPr="00051D27">
        <w:rPr>
          <w:rFonts w:ascii="Times New Roman" w:hAnsi="Times New Roman" w:cs="Times New Roman"/>
          <w:sz w:val="24"/>
          <w:szCs w:val="24"/>
        </w:rPr>
        <w:t xml:space="preserve"> ta</w:t>
      </w:r>
      <w:r w:rsidR="00721B99" w:rsidRPr="00D32F8A">
        <w:rPr>
          <w:rFonts w:ascii="Times New Roman" w:hAnsi="Times New Roman" w:cs="Times New Roman"/>
          <w:sz w:val="24"/>
          <w:szCs w:val="24"/>
        </w:rPr>
        <w:t>otluse</w:t>
      </w:r>
      <w:r w:rsidR="00721B99" w:rsidRPr="00051D27">
        <w:rPr>
          <w:rFonts w:ascii="Times New Roman" w:hAnsi="Times New Roman" w:cs="Times New Roman"/>
          <w:sz w:val="24"/>
          <w:szCs w:val="24"/>
        </w:rPr>
        <w:t xml:space="preserve"> läbivaatamise eest tasutakse riigilõivu </w:t>
      </w:r>
      <w:r w:rsidR="00E0049A" w:rsidRPr="00051D27">
        <w:rPr>
          <w:rFonts w:ascii="Times New Roman" w:hAnsi="Times New Roman" w:cs="Times New Roman"/>
          <w:sz w:val="24"/>
          <w:szCs w:val="24"/>
        </w:rPr>
        <w:t>50</w:t>
      </w:r>
      <w:r w:rsidR="00721B99" w:rsidRPr="00051D27">
        <w:rPr>
          <w:rFonts w:ascii="Times New Roman" w:hAnsi="Times New Roman" w:cs="Times New Roman"/>
          <w:sz w:val="24"/>
          <w:szCs w:val="24"/>
        </w:rPr>
        <w:t xml:space="preserve"> eurot.</w:t>
      </w:r>
      <w:bookmarkEnd w:id="29"/>
      <w:r w:rsidRPr="00051D27">
        <w:rPr>
          <w:rFonts w:ascii="Times New Roman" w:hAnsi="Times New Roman" w:cs="Times New Roman"/>
          <w:sz w:val="24"/>
          <w:szCs w:val="24"/>
        </w:rPr>
        <w:t>“;</w:t>
      </w:r>
    </w:p>
    <w:p w14:paraId="5BE68381" w14:textId="77777777" w:rsidR="006A4DE9" w:rsidRPr="00051D27" w:rsidRDefault="006A4DE9" w:rsidP="003336CF">
      <w:pPr>
        <w:jc w:val="both"/>
        <w:rPr>
          <w:rFonts w:ascii="Times New Roman" w:hAnsi="Times New Roman" w:cs="Times New Roman"/>
          <w:sz w:val="24"/>
          <w:szCs w:val="24"/>
        </w:rPr>
      </w:pPr>
    </w:p>
    <w:p w14:paraId="436F39EA" w14:textId="1F54FE43" w:rsidR="006A4DE9" w:rsidRPr="00051D27" w:rsidRDefault="006A4DE9" w:rsidP="00AB2030">
      <w:pPr>
        <w:pStyle w:val="Loendilik"/>
        <w:numPr>
          <w:ilvl w:val="0"/>
          <w:numId w:val="2"/>
        </w:numPr>
        <w:spacing w:after="0" w:line="240" w:lineRule="auto"/>
        <w:ind w:left="0" w:firstLine="0"/>
        <w:jc w:val="both"/>
        <w:rPr>
          <w:rFonts w:ascii="Times New Roman" w:hAnsi="Times New Roman" w:cs="Times New Roman"/>
          <w:sz w:val="24"/>
          <w:szCs w:val="24"/>
        </w:rPr>
      </w:pPr>
      <w:commentRangeStart w:id="30"/>
      <w:r w:rsidRPr="00051D27">
        <w:rPr>
          <w:rFonts w:ascii="Times New Roman" w:hAnsi="Times New Roman" w:cs="Times New Roman"/>
          <w:sz w:val="24"/>
          <w:szCs w:val="24"/>
        </w:rPr>
        <w:t>paragrahvi 286</w:t>
      </w:r>
      <w:r w:rsidRPr="00051D27">
        <w:rPr>
          <w:rFonts w:ascii="Times New Roman" w:hAnsi="Times New Roman" w:cs="Times New Roman"/>
          <w:sz w:val="24"/>
          <w:szCs w:val="24"/>
          <w:vertAlign w:val="superscript"/>
        </w:rPr>
        <w:t>1</w:t>
      </w:r>
      <w:r w:rsidRPr="00051D27">
        <w:rPr>
          <w:rFonts w:ascii="Times New Roman" w:hAnsi="Times New Roman" w:cs="Times New Roman"/>
          <w:sz w:val="24"/>
          <w:szCs w:val="24"/>
        </w:rPr>
        <w:t xml:space="preserve"> tekst loetakse lõikeks 1 </w:t>
      </w:r>
      <w:r w:rsidR="003336CF">
        <w:rPr>
          <w:rFonts w:ascii="Times New Roman" w:hAnsi="Times New Roman" w:cs="Times New Roman"/>
          <w:sz w:val="24"/>
          <w:szCs w:val="24"/>
        </w:rPr>
        <w:t>ja</w:t>
      </w:r>
      <w:r w:rsidRPr="00051D27">
        <w:rPr>
          <w:rFonts w:ascii="Times New Roman" w:hAnsi="Times New Roman" w:cs="Times New Roman"/>
          <w:sz w:val="24"/>
          <w:szCs w:val="24"/>
        </w:rPr>
        <w:t xml:space="preserve"> </w:t>
      </w:r>
      <w:r w:rsidR="007A13E3">
        <w:rPr>
          <w:rFonts w:ascii="Times New Roman" w:hAnsi="Times New Roman" w:cs="Times New Roman"/>
          <w:sz w:val="24"/>
          <w:szCs w:val="24"/>
        </w:rPr>
        <w:t>paragrahvi</w:t>
      </w:r>
      <w:r w:rsidRPr="00051D27">
        <w:rPr>
          <w:rFonts w:ascii="Times New Roman" w:hAnsi="Times New Roman" w:cs="Times New Roman"/>
          <w:sz w:val="24"/>
          <w:szCs w:val="24"/>
        </w:rPr>
        <w:t xml:space="preserve"> täiendatakse lõikega 2 järgmises sõnastuses:</w:t>
      </w:r>
    </w:p>
    <w:p w14:paraId="23F962F7" w14:textId="77777777" w:rsidR="003336CF" w:rsidRDefault="003336CF" w:rsidP="003336CF">
      <w:pPr>
        <w:jc w:val="both"/>
        <w:rPr>
          <w:rFonts w:ascii="Times New Roman" w:hAnsi="Times New Roman" w:cs="Times New Roman"/>
          <w:sz w:val="24"/>
          <w:szCs w:val="24"/>
        </w:rPr>
      </w:pPr>
    </w:p>
    <w:p w14:paraId="34FC4A59" w14:textId="7A7635C3" w:rsidR="006A4DE9" w:rsidRPr="00051D27" w:rsidRDefault="006A4DE9" w:rsidP="003336CF">
      <w:pPr>
        <w:jc w:val="both"/>
        <w:rPr>
          <w:rFonts w:ascii="Times New Roman" w:hAnsi="Times New Roman" w:cs="Times New Roman"/>
          <w:sz w:val="24"/>
          <w:szCs w:val="24"/>
        </w:rPr>
      </w:pPr>
      <w:r w:rsidRPr="00051D27">
        <w:rPr>
          <w:rFonts w:ascii="Times New Roman" w:hAnsi="Times New Roman" w:cs="Times New Roman"/>
          <w:sz w:val="24"/>
          <w:szCs w:val="24"/>
        </w:rPr>
        <w:t xml:space="preserve">„(2) </w:t>
      </w:r>
      <w:r w:rsidR="001346A9" w:rsidRPr="00051D27">
        <w:rPr>
          <w:rFonts w:ascii="Times New Roman" w:hAnsi="Times New Roman" w:cs="Times New Roman"/>
          <w:sz w:val="24"/>
          <w:szCs w:val="24"/>
        </w:rPr>
        <w:t xml:space="preserve">Lapsehoiuteenuse osutamise </w:t>
      </w:r>
      <w:r w:rsidR="00DB32CC" w:rsidRPr="00051D27">
        <w:rPr>
          <w:rFonts w:ascii="Times New Roman" w:hAnsi="Times New Roman" w:cs="Times New Roman"/>
          <w:sz w:val="24"/>
          <w:szCs w:val="24"/>
        </w:rPr>
        <w:t>tegevusloal märgitud tegevuskohaga seotud muutmise taotluse läbivaatamise eest tasutakse riigilõivu 50 eurot.</w:t>
      </w:r>
      <w:r w:rsidRPr="00051D27">
        <w:rPr>
          <w:rFonts w:ascii="Times New Roman" w:hAnsi="Times New Roman" w:cs="Times New Roman"/>
          <w:sz w:val="24"/>
          <w:szCs w:val="24"/>
        </w:rPr>
        <w:t>“;</w:t>
      </w:r>
    </w:p>
    <w:p w14:paraId="67F65882" w14:textId="77777777" w:rsidR="006A4DE9" w:rsidRPr="00051D27" w:rsidRDefault="006A4DE9" w:rsidP="003336CF">
      <w:pPr>
        <w:jc w:val="both"/>
        <w:rPr>
          <w:rFonts w:ascii="Times New Roman" w:hAnsi="Times New Roman" w:cs="Times New Roman"/>
          <w:sz w:val="24"/>
          <w:szCs w:val="24"/>
        </w:rPr>
      </w:pPr>
    </w:p>
    <w:p w14:paraId="383F0B62" w14:textId="1771DEFC" w:rsidR="006A4DE9" w:rsidRPr="00051D27" w:rsidRDefault="006A4DE9" w:rsidP="00AB2030">
      <w:pPr>
        <w:pStyle w:val="Loendilik"/>
        <w:numPr>
          <w:ilvl w:val="0"/>
          <w:numId w:val="2"/>
        </w:numPr>
        <w:spacing w:after="0" w:line="240" w:lineRule="auto"/>
        <w:ind w:left="0" w:firstLine="0"/>
        <w:jc w:val="both"/>
        <w:rPr>
          <w:rFonts w:ascii="Times New Roman" w:hAnsi="Times New Roman" w:cs="Times New Roman"/>
          <w:sz w:val="24"/>
          <w:szCs w:val="24"/>
        </w:rPr>
      </w:pPr>
      <w:r w:rsidRPr="00051D27">
        <w:rPr>
          <w:rFonts w:ascii="Times New Roman" w:hAnsi="Times New Roman" w:cs="Times New Roman"/>
          <w:sz w:val="24"/>
          <w:szCs w:val="24"/>
        </w:rPr>
        <w:t>paragrahvi 286</w:t>
      </w:r>
      <w:r w:rsidRPr="00051D27">
        <w:rPr>
          <w:rFonts w:ascii="Times New Roman" w:hAnsi="Times New Roman" w:cs="Times New Roman"/>
          <w:sz w:val="24"/>
          <w:szCs w:val="24"/>
          <w:vertAlign w:val="superscript"/>
        </w:rPr>
        <w:t>2</w:t>
      </w:r>
      <w:r w:rsidRPr="00051D27">
        <w:rPr>
          <w:rFonts w:ascii="Times New Roman" w:hAnsi="Times New Roman" w:cs="Times New Roman"/>
          <w:sz w:val="24"/>
          <w:szCs w:val="24"/>
        </w:rPr>
        <w:t xml:space="preserve"> tekst loetakse lõikeks 1 </w:t>
      </w:r>
      <w:r w:rsidR="003336CF">
        <w:rPr>
          <w:rFonts w:ascii="Times New Roman" w:hAnsi="Times New Roman" w:cs="Times New Roman"/>
          <w:sz w:val="24"/>
          <w:szCs w:val="24"/>
        </w:rPr>
        <w:t>ja</w:t>
      </w:r>
      <w:r w:rsidRPr="00051D27">
        <w:rPr>
          <w:rFonts w:ascii="Times New Roman" w:hAnsi="Times New Roman" w:cs="Times New Roman"/>
          <w:sz w:val="24"/>
          <w:szCs w:val="24"/>
        </w:rPr>
        <w:t xml:space="preserve"> </w:t>
      </w:r>
      <w:r w:rsidR="00B41A50">
        <w:rPr>
          <w:rFonts w:ascii="Times New Roman" w:hAnsi="Times New Roman" w:cs="Times New Roman"/>
          <w:sz w:val="24"/>
          <w:szCs w:val="24"/>
        </w:rPr>
        <w:t>paragrahvi</w:t>
      </w:r>
      <w:r w:rsidRPr="00051D27">
        <w:rPr>
          <w:rFonts w:ascii="Times New Roman" w:hAnsi="Times New Roman" w:cs="Times New Roman"/>
          <w:sz w:val="24"/>
          <w:szCs w:val="24"/>
        </w:rPr>
        <w:t xml:space="preserve"> täiendatakse lõikega 2 järgmises sõnastuses:</w:t>
      </w:r>
    </w:p>
    <w:p w14:paraId="2D9D4B37" w14:textId="77777777" w:rsidR="003336CF" w:rsidRDefault="003336CF" w:rsidP="003336CF">
      <w:pPr>
        <w:jc w:val="both"/>
        <w:rPr>
          <w:rFonts w:ascii="Times New Roman" w:hAnsi="Times New Roman" w:cs="Times New Roman"/>
          <w:sz w:val="24"/>
          <w:szCs w:val="24"/>
        </w:rPr>
      </w:pPr>
    </w:p>
    <w:p w14:paraId="0F59431D" w14:textId="266C8E56" w:rsidR="006A4DE9" w:rsidRPr="00051D27" w:rsidRDefault="006A4DE9" w:rsidP="003336CF">
      <w:pPr>
        <w:jc w:val="both"/>
        <w:rPr>
          <w:rFonts w:ascii="Times New Roman" w:hAnsi="Times New Roman" w:cs="Times New Roman"/>
          <w:sz w:val="24"/>
          <w:szCs w:val="24"/>
        </w:rPr>
      </w:pPr>
      <w:r w:rsidRPr="00051D27">
        <w:rPr>
          <w:rFonts w:ascii="Times New Roman" w:hAnsi="Times New Roman" w:cs="Times New Roman"/>
          <w:sz w:val="24"/>
          <w:szCs w:val="24"/>
        </w:rPr>
        <w:t xml:space="preserve">„(2) </w:t>
      </w:r>
      <w:r w:rsidR="001346A9" w:rsidRPr="00051D27">
        <w:rPr>
          <w:rFonts w:ascii="Times New Roman" w:hAnsi="Times New Roman" w:cs="Times New Roman"/>
          <w:sz w:val="24"/>
          <w:szCs w:val="24"/>
        </w:rPr>
        <w:t xml:space="preserve">Perekodus ja asenduskodus asendushooldusteenuse osutamise </w:t>
      </w:r>
      <w:r w:rsidR="00DB32CC" w:rsidRPr="00051D27">
        <w:rPr>
          <w:rFonts w:ascii="Times New Roman" w:hAnsi="Times New Roman" w:cs="Times New Roman"/>
          <w:sz w:val="24"/>
          <w:szCs w:val="24"/>
        </w:rPr>
        <w:t>tegevusloal märgitud tegevuskohaga seotud muutmise taot</w:t>
      </w:r>
      <w:r w:rsidR="00DB32CC" w:rsidRPr="008848E7">
        <w:rPr>
          <w:rFonts w:ascii="Times New Roman" w:hAnsi="Times New Roman" w:cs="Times New Roman"/>
          <w:sz w:val="24"/>
          <w:szCs w:val="24"/>
        </w:rPr>
        <w:t>luse</w:t>
      </w:r>
      <w:r w:rsidR="00DB32CC" w:rsidRPr="00051D27">
        <w:rPr>
          <w:rFonts w:ascii="Times New Roman" w:hAnsi="Times New Roman" w:cs="Times New Roman"/>
          <w:sz w:val="24"/>
          <w:szCs w:val="24"/>
        </w:rPr>
        <w:t xml:space="preserve"> läbivaatamise eest tasutakse riigilõivu 50 eurot.</w:t>
      </w:r>
      <w:r w:rsidRPr="00051D27">
        <w:rPr>
          <w:rFonts w:ascii="Times New Roman" w:hAnsi="Times New Roman" w:cs="Times New Roman"/>
          <w:sz w:val="24"/>
          <w:szCs w:val="24"/>
        </w:rPr>
        <w:t>“;</w:t>
      </w:r>
    </w:p>
    <w:p w14:paraId="05D3468B" w14:textId="77777777" w:rsidR="006A4DE9" w:rsidRPr="00051D27" w:rsidRDefault="006A4DE9" w:rsidP="003336CF">
      <w:pPr>
        <w:jc w:val="both"/>
        <w:rPr>
          <w:rFonts w:ascii="Times New Roman" w:hAnsi="Times New Roman" w:cs="Times New Roman"/>
          <w:sz w:val="24"/>
          <w:szCs w:val="24"/>
        </w:rPr>
      </w:pPr>
    </w:p>
    <w:p w14:paraId="5F9D1E29" w14:textId="16C68B6A" w:rsidR="006A4DE9" w:rsidRPr="00051D27" w:rsidRDefault="006A4DE9" w:rsidP="00AB2030">
      <w:pPr>
        <w:pStyle w:val="Loendilik"/>
        <w:numPr>
          <w:ilvl w:val="0"/>
          <w:numId w:val="2"/>
        </w:numPr>
        <w:spacing w:after="0" w:line="240" w:lineRule="auto"/>
        <w:ind w:left="0" w:firstLine="0"/>
        <w:jc w:val="both"/>
        <w:rPr>
          <w:rFonts w:ascii="Times New Roman" w:hAnsi="Times New Roman" w:cs="Times New Roman"/>
          <w:sz w:val="24"/>
          <w:szCs w:val="24"/>
        </w:rPr>
      </w:pPr>
      <w:r w:rsidRPr="00051D27">
        <w:rPr>
          <w:rFonts w:ascii="Times New Roman" w:hAnsi="Times New Roman" w:cs="Times New Roman"/>
          <w:sz w:val="24"/>
          <w:szCs w:val="24"/>
        </w:rPr>
        <w:t>paragrahvi 286</w:t>
      </w:r>
      <w:r w:rsidRPr="00051D27">
        <w:rPr>
          <w:rFonts w:ascii="Times New Roman" w:hAnsi="Times New Roman" w:cs="Times New Roman"/>
          <w:sz w:val="24"/>
          <w:szCs w:val="24"/>
          <w:vertAlign w:val="superscript"/>
        </w:rPr>
        <w:t>3</w:t>
      </w:r>
      <w:r w:rsidRPr="00051D27">
        <w:rPr>
          <w:rFonts w:ascii="Times New Roman" w:hAnsi="Times New Roman" w:cs="Times New Roman"/>
          <w:sz w:val="24"/>
          <w:szCs w:val="24"/>
        </w:rPr>
        <w:t xml:space="preserve"> tekst loetakse lõikeks 1 </w:t>
      </w:r>
      <w:r w:rsidR="003336CF">
        <w:rPr>
          <w:rFonts w:ascii="Times New Roman" w:hAnsi="Times New Roman" w:cs="Times New Roman"/>
          <w:sz w:val="24"/>
          <w:szCs w:val="24"/>
        </w:rPr>
        <w:t>ja</w:t>
      </w:r>
      <w:r w:rsidRPr="00051D27">
        <w:rPr>
          <w:rFonts w:ascii="Times New Roman" w:hAnsi="Times New Roman" w:cs="Times New Roman"/>
          <w:sz w:val="24"/>
          <w:szCs w:val="24"/>
        </w:rPr>
        <w:t xml:space="preserve"> </w:t>
      </w:r>
      <w:r w:rsidR="003A64AD" w:rsidRPr="003A64AD">
        <w:rPr>
          <w:rFonts w:ascii="Times New Roman" w:hAnsi="Times New Roman" w:cs="Times New Roman"/>
          <w:sz w:val="24"/>
          <w:szCs w:val="24"/>
        </w:rPr>
        <w:t>paragrahvi</w:t>
      </w:r>
      <w:r w:rsidRPr="00051D27">
        <w:rPr>
          <w:rFonts w:ascii="Times New Roman" w:hAnsi="Times New Roman" w:cs="Times New Roman"/>
          <w:sz w:val="24"/>
          <w:szCs w:val="24"/>
        </w:rPr>
        <w:t xml:space="preserve"> täiendatakse lõikega 2 järgmises sõnastuses:</w:t>
      </w:r>
    </w:p>
    <w:p w14:paraId="294C6D28" w14:textId="77777777" w:rsidR="003336CF" w:rsidRDefault="003336CF" w:rsidP="003336CF">
      <w:pPr>
        <w:jc w:val="both"/>
        <w:rPr>
          <w:rFonts w:ascii="Times New Roman" w:hAnsi="Times New Roman" w:cs="Times New Roman"/>
          <w:sz w:val="24"/>
          <w:szCs w:val="24"/>
        </w:rPr>
      </w:pPr>
    </w:p>
    <w:p w14:paraId="3E411F01" w14:textId="2A58BCB6" w:rsidR="006A4DE9" w:rsidRPr="00051D27" w:rsidRDefault="006A4DE9" w:rsidP="003336CF">
      <w:pPr>
        <w:jc w:val="both"/>
        <w:rPr>
          <w:rFonts w:ascii="Times New Roman" w:hAnsi="Times New Roman" w:cs="Times New Roman"/>
          <w:sz w:val="24"/>
          <w:szCs w:val="24"/>
        </w:rPr>
      </w:pPr>
      <w:r w:rsidRPr="00051D27">
        <w:rPr>
          <w:rFonts w:ascii="Times New Roman" w:hAnsi="Times New Roman" w:cs="Times New Roman"/>
          <w:sz w:val="24"/>
          <w:szCs w:val="24"/>
        </w:rPr>
        <w:t xml:space="preserve">„(2) </w:t>
      </w:r>
      <w:r w:rsidR="005C4666" w:rsidRPr="00051D27">
        <w:rPr>
          <w:rFonts w:ascii="Times New Roman" w:hAnsi="Times New Roman" w:cs="Times New Roman"/>
          <w:sz w:val="24"/>
          <w:szCs w:val="24"/>
        </w:rPr>
        <w:t xml:space="preserve">Sotsiaalse rehabilitatsiooni teenuse osutamise </w:t>
      </w:r>
      <w:r w:rsidR="00DB32CC" w:rsidRPr="00051D27">
        <w:rPr>
          <w:rFonts w:ascii="Times New Roman" w:hAnsi="Times New Roman" w:cs="Times New Roman"/>
          <w:sz w:val="24"/>
          <w:szCs w:val="24"/>
        </w:rPr>
        <w:t>tegevusloal märgitud tegevuskohaga seotud muutmise tao</w:t>
      </w:r>
      <w:r w:rsidR="00DB32CC" w:rsidRPr="008848E7">
        <w:rPr>
          <w:rFonts w:ascii="Times New Roman" w:hAnsi="Times New Roman" w:cs="Times New Roman"/>
          <w:sz w:val="24"/>
          <w:szCs w:val="24"/>
        </w:rPr>
        <w:t>tluse</w:t>
      </w:r>
      <w:r w:rsidR="00DB32CC" w:rsidRPr="00051D27">
        <w:rPr>
          <w:rFonts w:ascii="Times New Roman" w:hAnsi="Times New Roman" w:cs="Times New Roman"/>
          <w:sz w:val="24"/>
          <w:szCs w:val="24"/>
        </w:rPr>
        <w:t xml:space="preserve"> läbivaatamise eest tasutakse riigilõivu 50 eurot.</w:t>
      </w:r>
      <w:r w:rsidRPr="00051D27">
        <w:rPr>
          <w:rFonts w:ascii="Times New Roman" w:hAnsi="Times New Roman" w:cs="Times New Roman"/>
          <w:sz w:val="24"/>
          <w:szCs w:val="24"/>
        </w:rPr>
        <w:t>“;</w:t>
      </w:r>
    </w:p>
    <w:p w14:paraId="29CB6EDE" w14:textId="77777777" w:rsidR="006A4DE9" w:rsidRPr="00051D27" w:rsidRDefault="006A4DE9" w:rsidP="003336CF">
      <w:pPr>
        <w:jc w:val="both"/>
        <w:rPr>
          <w:rFonts w:ascii="Times New Roman" w:hAnsi="Times New Roman" w:cs="Times New Roman"/>
          <w:sz w:val="24"/>
          <w:szCs w:val="24"/>
        </w:rPr>
      </w:pPr>
    </w:p>
    <w:p w14:paraId="4299D91F" w14:textId="7CF86F74" w:rsidR="006A4DE9" w:rsidRPr="00051D27" w:rsidRDefault="006A4DE9" w:rsidP="00AB2030">
      <w:pPr>
        <w:pStyle w:val="Loendilik"/>
        <w:numPr>
          <w:ilvl w:val="0"/>
          <w:numId w:val="2"/>
        </w:numPr>
        <w:spacing w:after="0" w:line="240" w:lineRule="auto"/>
        <w:ind w:left="0" w:firstLine="0"/>
        <w:jc w:val="both"/>
        <w:rPr>
          <w:rFonts w:ascii="Times New Roman" w:hAnsi="Times New Roman" w:cs="Times New Roman"/>
          <w:sz w:val="24"/>
          <w:szCs w:val="24"/>
        </w:rPr>
      </w:pPr>
      <w:r w:rsidRPr="00051D27">
        <w:rPr>
          <w:rFonts w:ascii="Times New Roman" w:hAnsi="Times New Roman" w:cs="Times New Roman"/>
          <w:sz w:val="24"/>
          <w:szCs w:val="24"/>
        </w:rPr>
        <w:t>paragrahvi 286</w:t>
      </w:r>
      <w:r w:rsidRPr="00051D27">
        <w:rPr>
          <w:rFonts w:ascii="Times New Roman" w:hAnsi="Times New Roman" w:cs="Times New Roman"/>
          <w:sz w:val="24"/>
          <w:szCs w:val="24"/>
          <w:vertAlign w:val="superscript"/>
        </w:rPr>
        <w:t>4</w:t>
      </w:r>
      <w:r w:rsidRPr="00AB2030">
        <w:rPr>
          <w:rFonts w:ascii="Times New Roman" w:hAnsi="Times New Roman" w:cs="Times New Roman"/>
          <w:sz w:val="24"/>
          <w:szCs w:val="24"/>
        </w:rPr>
        <w:t xml:space="preserve"> </w:t>
      </w:r>
      <w:r w:rsidRPr="00051D27">
        <w:rPr>
          <w:rFonts w:ascii="Times New Roman" w:hAnsi="Times New Roman" w:cs="Times New Roman"/>
          <w:sz w:val="24"/>
          <w:szCs w:val="24"/>
        </w:rPr>
        <w:t xml:space="preserve">tekst loetakse lõikeks 1 </w:t>
      </w:r>
      <w:r w:rsidR="003336CF">
        <w:rPr>
          <w:rFonts w:ascii="Times New Roman" w:hAnsi="Times New Roman" w:cs="Times New Roman"/>
          <w:sz w:val="24"/>
          <w:szCs w:val="24"/>
        </w:rPr>
        <w:t>ja</w:t>
      </w:r>
      <w:r w:rsidRPr="00051D27">
        <w:rPr>
          <w:rFonts w:ascii="Times New Roman" w:hAnsi="Times New Roman" w:cs="Times New Roman"/>
          <w:sz w:val="24"/>
          <w:szCs w:val="24"/>
        </w:rPr>
        <w:t xml:space="preserve"> </w:t>
      </w:r>
      <w:r w:rsidR="003A64AD">
        <w:rPr>
          <w:rFonts w:ascii="Times New Roman" w:hAnsi="Times New Roman" w:cs="Times New Roman"/>
          <w:sz w:val="24"/>
          <w:szCs w:val="24"/>
        </w:rPr>
        <w:t>paragrahvi</w:t>
      </w:r>
      <w:r w:rsidR="003A64AD" w:rsidRPr="00051D27">
        <w:rPr>
          <w:rFonts w:ascii="Times New Roman" w:hAnsi="Times New Roman" w:cs="Times New Roman"/>
          <w:sz w:val="24"/>
          <w:szCs w:val="24"/>
        </w:rPr>
        <w:t xml:space="preserve"> </w:t>
      </w:r>
      <w:r w:rsidR="003A64AD">
        <w:rPr>
          <w:rFonts w:ascii="Times New Roman" w:hAnsi="Times New Roman" w:cs="Times New Roman"/>
          <w:sz w:val="24"/>
          <w:szCs w:val="24"/>
        </w:rPr>
        <w:t>t</w:t>
      </w:r>
      <w:r w:rsidRPr="00051D27">
        <w:rPr>
          <w:rFonts w:ascii="Times New Roman" w:hAnsi="Times New Roman" w:cs="Times New Roman"/>
          <w:sz w:val="24"/>
          <w:szCs w:val="24"/>
        </w:rPr>
        <w:t>äiendatakse lõikega 2 järgmises sõnastuses:</w:t>
      </w:r>
    </w:p>
    <w:p w14:paraId="7FAAB1CF" w14:textId="77777777" w:rsidR="003336CF" w:rsidRDefault="003336CF" w:rsidP="003336CF">
      <w:pPr>
        <w:jc w:val="both"/>
        <w:rPr>
          <w:rFonts w:ascii="Times New Roman" w:hAnsi="Times New Roman" w:cs="Times New Roman"/>
          <w:sz w:val="24"/>
          <w:szCs w:val="24"/>
        </w:rPr>
      </w:pPr>
    </w:p>
    <w:p w14:paraId="22F392DD" w14:textId="0098C42D" w:rsidR="006A4DE9" w:rsidRPr="00051D27" w:rsidRDefault="006A4DE9" w:rsidP="003336CF">
      <w:pPr>
        <w:jc w:val="both"/>
        <w:rPr>
          <w:rFonts w:ascii="Times New Roman" w:hAnsi="Times New Roman" w:cs="Times New Roman"/>
          <w:sz w:val="24"/>
          <w:szCs w:val="24"/>
        </w:rPr>
      </w:pPr>
      <w:r w:rsidRPr="00051D27">
        <w:rPr>
          <w:rFonts w:ascii="Times New Roman" w:hAnsi="Times New Roman" w:cs="Times New Roman"/>
          <w:sz w:val="24"/>
          <w:szCs w:val="24"/>
        </w:rPr>
        <w:t xml:space="preserve">„(2) </w:t>
      </w:r>
      <w:r w:rsidR="005C4666" w:rsidRPr="00051D27">
        <w:rPr>
          <w:rFonts w:ascii="Times New Roman" w:hAnsi="Times New Roman" w:cs="Times New Roman"/>
          <w:sz w:val="24"/>
          <w:szCs w:val="24"/>
        </w:rPr>
        <w:t xml:space="preserve">Turvakoduteenuse osutamise </w:t>
      </w:r>
      <w:r w:rsidR="00DB32CC" w:rsidRPr="00051D27">
        <w:rPr>
          <w:rFonts w:ascii="Times New Roman" w:hAnsi="Times New Roman" w:cs="Times New Roman"/>
          <w:sz w:val="24"/>
          <w:szCs w:val="24"/>
        </w:rPr>
        <w:t>tegevusloal märgitud tegevuskohaga seotud muutmise taot</w:t>
      </w:r>
      <w:r w:rsidR="00DB32CC" w:rsidRPr="0091059F">
        <w:rPr>
          <w:rFonts w:ascii="Times New Roman" w:hAnsi="Times New Roman" w:cs="Times New Roman"/>
          <w:sz w:val="24"/>
          <w:szCs w:val="24"/>
        </w:rPr>
        <w:t>luse</w:t>
      </w:r>
      <w:r w:rsidR="00DB32CC" w:rsidRPr="00051D27">
        <w:rPr>
          <w:rFonts w:ascii="Times New Roman" w:hAnsi="Times New Roman" w:cs="Times New Roman"/>
          <w:sz w:val="24"/>
          <w:szCs w:val="24"/>
        </w:rPr>
        <w:t xml:space="preserve"> läbivaatamise eest tasutakse riigilõivu 50 eurot.</w:t>
      </w:r>
      <w:r w:rsidRPr="00051D27">
        <w:rPr>
          <w:rFonts w:ascii="Times New Roman" w:hAnsi="Times New Roman" w:cs="Times New Roman"/>
          <w:sz w:val="24"/>
          <w:szCs w:val="24"/>
        </w:rPr>
        <w:t>“;</w:t>
      </w:r>
    </w:p>
    <w:p w14:paraId="2CA0DB79" w14:textId="77777777" w:rsidR="006A4DE9" w:rsidRPr="00051D27" w:rsidRDefault="006A4DE9" w:rsidP="003336CF">
      <w:pPr>
        <w:jc w:val="both"/>
        <w:rPr>
          <w:rFonts w:ascii="Times New Roman" w:hAnsi="Times New Roman" w:cs="Times New Roman"/>
          <w:sz w:val="24"/>
          <w:szCs w:val="24"/>
        </w:rPr>
      </w:pPr>
    </w:p>
    <w:p w14:paraId="6B03B1D7" w14:textId="2FD9542B" w:rsidR="006A4DE9" w:rsidRPr="00051D27" w:rsidRDefault="006A4DE9" w:rsidP="00AB2030">
      <w:pPr>
        <w:pStyle w:val="Loendilik"/>
        <w:numPr>
          <w:ilvl w:val="0"/>
          <w:numId w:val="2"/>
        </w:numPr>
        <w:spacing w:after="0" w:line="240" w:lineRule="auto"/>
        <w:ind w:left="0" w:firstLine="0"/>
        <w:jc w:val="both"/>
        <w:rPr>
          <w:rFonts w:ascii="Times New Roman" w:hAnsi="Times New Roman" w:cs="Times New Roman"/>
          <w:sz w:val="24"/>
          <w:szCs w:val="24"/>
        </w:rPr>
      </w:pPr>
      <w:r w:rsidRPr="00051D27">
        <w:rPr>
          <w:rFonts w:ascii="Times New Roman" w:hAnsi="Times New Roman" w:cs="Times New Roman"/>
          <w:sz w:val="24"/>
          <w:szCs w:val="24"/>
        </w:rPr>
        <w:t>paragrahvi 286</w:t>
      </w:r>
      <w:r w:rsidRPr="00051D27">
        <w:rPr>
          <w:rFonts w:ascii="Times New Roman" w:hAnsi="Times New Roman" w:cs="Times New Roman"/>
          <w:sz w:val="24"/>
          <w:szCs w:val="24"/>
          <w:vertAlign w:val="superscript"/>
        </w:rPr>
        <w:t>5</w:t>
      </w:r>
      <w:r w:rsidRPr="00AB2030">
        <w:rPr>
          <w:rFonts w:ascii="Times New Roman" w:hAnsi="Times New Roman" w:cs="Times New Roman"/>
          <w:sz w:val="24"/>
          <w:szCs w:val="24"/>
        </w:rPr>
        <w:t xml:space="preserve"> </w:t>
      </w:r>
      <w:r w:rsidRPr="00051D27">
        <w:rPr>
          <w:rFonts w:ascii="Times New Roman" w:hAnsi="Times New Roman" w:cs="Times New Roman"/>
          <w:sz w:val="24"/>
          <w:szCs w:val="24"/>
        </w:rPr>
        <w:t xml:space="preserve">tekst loetakse lõikeks 1 </w:t>
      </w:r>
      <w:r w:rsidR="003336CF">
        <w:rPr>
          <w:rFonts w:ascii="Times New Roman" w:hAnsi="Times New Roman" w:cs="Times New Roman"/>
          <w:sz w:val="24"/>
          <w:szCs w:val="24"/>
        </w:rPr>
        <w:t>ja</w:t>
      </w:r>
      <w:r w:rsidRPr="00051D27">
        <w:rPr>
          <w:rFonts w:ascii="Times New Roman" w:hAnsi="Times New Roman" w:cs="Times New Roman"/>
          <w:sz w:val="24"/>
          <w:szCs w:val="24"/>
        </w:rPr>
        <w:t xml:space="preserve"> </w:t>
      </w:r>
      <w:r w:rsidR="003A64AD">
        <w:rPr>
          <w:rFonts w:ascii="Times New Roman" w:hAnsi="Times New Roman" w:cs="Times New Roman"/>
          <w:sz w:val="24"/>
          <w:szCs w:val="24"/>
        </w:rPr>
        <w:t>paragrahvi</w:t>
      </w:r>
      <w:r w:rsidR="003A64AD" w:rsidRPr="00051D27">
        <w:rPr>
          <w:rFonts w:ascii="Times New Roman" w:hAnsi="Times New Roman" w:cs="Times New Roman"/>
          <w:sz w:val="24"/>
          <w:szCs w:val="24"/>
        </w:rPr>
        <w:t xml:space="preserve"> </w:t>
      </w:r>
      <w:r w:rsidR="00670DDB">
        <w:rPr>
          <w:rFonts w:ascii="Times New Roman" w:hAnsi="Times New Roman" w:cs="Times New Roman"/>
          <w:sz w:val="24"/>
          <w:szCs w:val="24"/>
        </w:rPr>
        <w:t>t</w:t>
      </w:r>
      <w:r w:rsidRPr="00051D27">
        <w:rPr>
          <w:rFonts w:ascii="Times New Roman" w:hAnsi="Times New Roman" w:cs="Times New Roman"/>
          <w:sz w:val="24"/>
          <w:szCs w:val="24"/>
        </w:rPr>
        <w:t>äiendatakse lõikega 2 järgmises sõnastuses:</w:t>
      </w:r>
    </w:p>
    <w:p w14:paraId="1DDB1163" w14:textId="77777777" w:rsidR="003336CF" w:rsidRDefault="003336CF" w:rsidP="003336CF">
      <w:pPr>
        <w:jc w:val="both"/>
        <w:rPr>
          <w:rFonts w:ascii="Times New Roman" w:hAnsi="Times New Roman" w:cs="Times New Roman"/>
          <w:sz w:val="24"/>
          <w:szCs w:val="24"/>
        </w:rPr>
      </w:pPr>
    </w:p>
    <w:p w14:paraId="63A6E8DB" w14:textId="3EB416CA" w:rsidR="006A4DE9" w:rsidRPr="00051D27" w:rsidRDefault="006A4DE9" w:rsidP="003336CF">
      <w:pPr>
        <w:jc w:val="both"/>
        <w:rPr>
          <w:rFonts w:ascii="Times New Roman" w:hAnsi="Times New Roman" w:cs="Times New Roman"/>
          <w:sz w:val="24"/>
          <w:szCs w:val="24"/>
        </w:rPr>
      </w:pPr>
      <w:r w:rsidRPr="00051D27">
        <w:rPr>
          <w:rFonts w:ascii="Times New Roman" w:hAnsi="Times New Roman" w:cs="Times New Roman"/>
          <w:sz w:val="24"/>
          <w:szCs w:val="24"/>
        </w:rPr>
        <w:t xml:space="preserve">„(2) </w:t>
      </w:r>
      <w:r w:rsidR="006A455E" w:rsidRPr="00051D27">
        <w:rPr>
          <w:rFonts w:ascii="Times New Roman" w:hAnsi="Times New Roman" w:cs="Times New Roman"/>
          <w:sz w:val="24"/>
          <w:szCs w:val="24"/>
        </w:rPr>
        <w:t xml:space="preserve">Väljaspool kodu osutatava üldhooldusteenuse osutamise </w:t>
      </w:r>
      <w:r w:rsidR="00DB32CC" w:rsidRPr="00051D27">
        <w:rPr>
          <w:rFonts w:ascii="Times New Roman" w:hAnsi="Times New Roman" w:cs="Times New Roman"/>
          <w:sz w:val="24"/>
          <w:szCs w:val="24"/>
        </w:rPr>
        <w:t>tegevusloal märgitud tegevuskohaga seotud muutmise taotluse läbivaatamise eest tasutakse riigilõivu 50 eurot.</w:t>
      </w:r>
      <w:r w:rsidRPr="00051D27">
        <w:rPr>
          <w:rFonts w:ascii="Times New Roman" w:hAnsi="Times New Roman" w:cs="Times New Roman"/>
          <w:sz w:val="24"/>
          <w:szCs w:val="24"/>
        </w:rPr>
        <w:t>“;</w:t>
      </w:r>
      <w:commentRangeEnd w:id="30"/>
      <w:r w:rsidR="00A71371">
        <w:rPr>
          <w:rStyle w:val="Kommentaariviide"/>
          <w:rFonts w:asciiTheme="minorHAnsi" w:hAnsiTheme="minorHAnsi" w:cstheme="minorBidi"/>
        </w:rPr>
        <w:commentReference w:id="30"/>
      </w:r>
    </w:p>
    <w:p w14:paraId="6833075B" w14:textId="77777777" w:rsidR="00AF47B2" w:rsidRPr="00051D27" w:rsidRDefault="00AF47B2" w:rsidP="003336CF">
      <w:pPr>
        <w:jc w:val="both"/>
        <w:rPr>
          <w:rFonts w:ascii="Times New Roman" w:hAnsi="Times New Roman" w:cs="Times New Roman"/>
          <w:sz w:val="24"/>
          <w:szCs w:val="24"/>
        </w:rPr>
      </w:pPr>
    </w:p>
    <w:p w14:paraId="1A1FAE51" w14:textId="32019D10" w:rsidR="00051D27" w:rsidRDefault="00AF47B2"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hAnsi="Times New Roman" w:cs="Times New Roman"/>
          <w:sz w:val="24"/>
          <w:szCs w:val="24"/>
        </w:rPr>
        <w:t xml:space="preserve">paragrahvi 287 </w:t>
      </w:r>
      <w:r w:rsidR="006C67CA" w:rsidRPr="00051D27">
        <w:rPr>
          <w:rFonts w:ascii="Times New Roman" w:hAnsi="Times New Roman" w:cs="Times New Roman"/>
          <w:sz w:val="24"/>
          <w:szCs w:val="24"/>
        </w:rPr>
        <w:t>lõike 1 punkti</w:t>
      </w:r>
      <w:r w:rsidR="00670DDB">
        <w:rPr>
          <w:rFonts w:ascii="Times New Roman" w:hAnsi="Times New Roman" w:cs="Times New Roman"/>
          <w:sz w:val="24"/>
          <w:szCs w:val="24"/>
        </w:rPr>
        <w:t>des</w:t>
      </w:r>
      <w:r w:rsidR="006C67CA" w:rsidRPr="00051D27">
        <w:rPr>
          <w:rFonts w:ascii="Times New Roman" w:hAnsi="Times New Roman" w:cs="Times New Roman"/>
          <w:sz w:val="24"/>
          <w:szCs w:val="24"/>
        </w:rPr>
        <w:t xml:space="preserve"> 1</w:t>
      </w:r>
      <w:r w:rsidR="005536AE">
        <w:rPr>
          <w:rFonts w:ascii="Times New Roman" w:hAnsi="Times New Roman" w:cs="Times New Roman"/>
          <w:sz w:val="24"/>
          <w:szCs w:val="24"/>
        </w:rPr>
        <w:t>, 3</w:t>
      </w:r>
      <w:r w:rsidR="00EA56A1" w:rsidRPr="00051D27">
        <w:rPr>
          <w:rFonts w:ascii="Times New Roman" w:hAnsi="Times New Roman" w:cs="Times New Roman"/>
          <w:sz w:val="24"/>
          <w:szCs w:val="24"/>
        </w:rPr>
        <w:t xml:space="preserve"> </w:t>
      </w:r>
      <w:r w:rsidR="00670DDB" w:rsidRPr="00FE0823">
        <w:rPr>
          <w:rFonts w:ascii="Times New Roman" w:hAnsi="Times New Roman" w:cs="Times New Roman"/>
          <w:sz w:val="24"/>
          <w:szCs w:val="24"/>
        </w:rPr>
        <w:t xml:space="preserve">ja </w:t>
      </w:r>
      <w:r w:rsidR="005536AE" w:rsidRPr="00FE0823">
        <w:rPr>
          <w:rFonts w:ascii="Times New Roman" w:hAnsi="Times New Roman" w:cs="Times New Roman"/>
          <w:sz w:val="24"/>
          <w:szCs w:val="24"/>
        </w:rPr>
        <w:t>5</w:t>
      </w:r>
      <w:r w:rsidR="00E31E88" w:rsidRPr="00FE0823">
        <w:rPr>
          <w:rFonts w:ascii="Times New Roman" w:hAnsi="Times New Roman" w:cs="Times New Roman"/>
          <w:sz w:val="24"/>
          <w:szCs w:val="24"/>
        </w:rPr>
        <w:t xml:space="preserve"> ning lõikes 3</w:t>
      </w:r>
      <w:r w:rsidR="00670DDB">
        <w:rPr>
          <w:rFonts w:ascii="Times New Roman" w:hAnsi="Times New Roman" w:cs="Times New Roman"/>
          <w:sz w:val="24"/>
          <w:szCs w:val="24"/>
        </w:rPr>
        <w:t xml:space="preserve"> </w:t>
      </w:r>
      <w:r w:rsidR="00EA56A1" w:rsidRPr="00051D27">
        <w:rPr>
          <w:rFonts w:ascii="Times New Roman" w:hAnsi="Times New Roman" w:cs="Times New Roman"/>
          <w:sz w:val="24"/>
          <w:szCs w:val="24"/>
        </w:rPr>
        <w:t>asendatakse arv „</w:t>
      </w:r>
      <w:r w:rsidR="00883C8B" w:rsidRPr="00051D27">
        <w:rPr>
          <w:rFonts w:ascii="Times New Roman" w:hAnsi="Times New Roman" w:cs="Times New Roman"/>
          <w:sz w:val="24"/>
          <w:szCs w:val="24"/>
        </w:rPr>
        <w:t>145</w:t>
      </w:r>
      <w:r w:rsidR="00EA56A1" w:rsidRPr="00051D27">
        <w:rPr>
          <w:rFonts w:ascii="Times New Roman" w:hAnsi="Times New Roman" w:cs="Times New Roman"/>
          <w:sz w:val="24"/>
          <w:szCs w:val="24"/>
        </w:rPr>
        <w:t>“ arvuga „2</w:t>
      </w:r>
      <w:r w:rsidR="00883C8B" w:rsidRPr="00051D27">
        <w:rPr>
          <w:rFonts w:ascii="Times New Roman" w:hAnsi="Times New Roman" w:cs="Times New Roman"/>
          <w:sz w:val="24"/>
          <w:szCs w:val="24"/>
        </w:rPr>
        <w:t>90</w:t>
      </w:r>
      <w:r w:rsidR="00EA56A1" w:rsidRPr="00051D27">
        <w:rPr>
          <w:rFonts w:ascii="Times New Roman" w:hAnsi="Times New Roman" w:cs="Times New Roman"/>
          <w:sz w:val="24"/>
          <w:szCs w:val="24"/>
        </w:rPr>
        <w:t>“;</w:t>
      </w:r>
    </w:p>
    <w:p w14:paraId="1757E936" w14:textId="77777777" w:rsidR="00EC2C9B" w:rsidRPr="00EC2C9B" w:rsidRDefault="00EC2C9B" w:rsidP="00AB2030">
      <w:pPr>
        <w:pStyle w:val="Loendilik"/>
        <w:spacing w:after="0" w:line="240" w:lineRule="auto"/>
        <w:ind w:left="0"/>
        <w:jc w:val="both"/>
        <w:rPr>
          <w:rFonts w:ascii="Times New Roman" w:hAnsi="Times New Roman" w:cs="Times New Roman"/>
          <w:sz w:val="24"/>
          <w:szCs w:val="24"/>
        </w:rPr>
      </w:pPr>
    </w:p>
    <w:p w14:paraId="3C964159" w14:textId="2DB6D43A" w:rsidR="00051D27" w:rsidRPr="0025078A" w:rsidRDefault="69FEE1D7"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hAnsi="Times New Roman" w:cs="Times New Roman"/>
          <w:sz w:val="24"/>
          <w:szCs w:val="24"/>
        </w:rPr>
        <w:t>paragrahvi</w:t>
      </w:r>
      <w:r w:rsidR="2C654866" w:rsidRPr="00051D27">
        <w:rPr>
          <w:rFonts w:ascii="Times New Roman" w:hAnsi="Times New Roman" w:cs="Times New Roman"/>
          <w:sz w:val="24"/>
          <w:szCs w:val="24"/>
        </w:rPr>
        <w:t xml:space="preserve"> 287 lõike 1 punktis 2 asendatakse arv</w:t>
      </w:r>
      <w:r w:rsidR="2EA52325" w:rsidRPr="00051D27">
        <w:rPr>
          <w:rFonts w:ascii="Times New Roman" w:hAnsi="Times New Roman" w:cs="Times New Roman"/>
          <w:sz w:val="24"/>
          <w:szCs w:val="24"/>
        </w:rPr>
        <w:t xml:space="preserve"> „</w:t>
      </w:r>
      <w:r w:rsidR="2C654866" w:rsidRPr="00051D27">
        <w:rPr>
          <w:rFonts w:ascii="Times New Roman" w:hAnsi="Times New Roman" w:cs="Times New Roman"/>
          <w:sz w:val="24"/>
          <w:szCs w:val="24"/>
        </w:rPr>
        <w:t>195</w:t>
      </w:r>
      <w:r w:rsidR="00306163">
        <w:rPr>
          <w:rFonts w:ascii="Times New Roman" w:hAnsi="Times New Roman" w:cs="Times New Roman"/>
          <w:sz w:val="24"/>
          <w:szCs w:val="24"/>
        </w:rPr>
        <w:t>“</w:t>
      </w:r>
      <w:r w:rsidR="2EA52325" w:rsidRPr="00051D27">
        <w:rPr>
          <w:rFonts w:ascii="Times New Roman" w:hAnsi="Times New Roman" w:cs="Times New Roman"/>
          <w:sz w:val="24"/>
          <w:szCs w:val="24"/>
        </w:rPr>
        <w:t xml:space="preserve"> arvuga </w:t>
      </w:r>
      <w:r w:rsidR="64956866" w:rsidRPr="00051D27">
        <w:rPr>
          <w:rFonts w:ascii="Times New Roman" w:hAnsi="Times New Roman" w:cs="Times New Roman"/>
          <w:sz w:val="24"/>
          <w:szCs w:val="24"/>
        </w:rPr>
        <w:t>„290</w:t>
      </w:r>
      <w:r w:rsidR="00306163">
        <w:rPr>
          <w:rFonts w:ascii="Times New Roman" w:hAnsi="Times New Roman" w:cs="Times New Roman"/>
          <w:sz w:val="24"/>
          <w:szCs w:val="24"/>
        </w:rPr>
        <w:t>“</w:t>
      </w:r>
      <w:r w:rsidR="64956866" w:rsidRPr="00051D27">
        <w:rPr>
          <w:rFonts w:ascii="Times New Roman" w:hAnsi="Times New Roman" w:cs="Times New Roman"/>
          <w:sz w:val="24"/>
          <w:szCs w:val="24"/>
        </w:rPr>
        <w:t>;</w:t>
      </w:r>
    </w:p>
    <w:p w14:paraId="57001365" w14:textId="77777777" w:rsidR="00051D27" w:rsidRDefault="00051D27" w:rsidP="00AB2030">
      <w:pPr>
        <w:pStyle w:val="Loendilik"/>
        <w:spacing w:after="0" w:line="240" w:lineRule="auto"/>
        <w:ind w:left="0"/>
        <w:jc w:val="both"/>
        <w:rPr>
          <w:rFonts w:ascii="Times New Roman" w:hAnsi="Times New Roman" w:cs="Times New Roman"/>
          <w:sz w:val="24"/>
          <w:szCs w:val="24"/>
        </w:rPr>
      </w:pPr>
    </w:p>
    <w:p w14:paraId="740AC858" w14:textId="100DAF6F" w:rsidR="00051D27" w:rsidRPr="00051D27" w:rsidRDefault="250372DF"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287 lõike 1 punktis 4 asendatakse arv „</w:t>
      </w:r>
      <w:r w:rsidR="7F1912AF" w:rsidRPr="00051D27">
        <w:rPr>
          <w:rFonts w:ascii="Times New Roman" w:eastAsia="Times New Roman" w:hAnsi="Times New Roman" w:cs="Times New Roman"/>
          <w:sz w:val="24"/>
          <w:szCs w:val="24"/>
        </w:rPr>
        <w:t>87</w:t>
      </w:r>
      <w:r w:rsidR="00306163">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w:t>
      </w:r>
      <w:r w:rsidR="4842106C" w:rsidRPr="00051D27">
        <w:rPr>
          <w:rFonts w:ascii="Times New Roman" w:eastAsia="Times New Roman" w:hAnsi="Times New Roman" w:cs="Times New Roman"/>
          <w:sz w:val="24"/>
          <w:szCs w:val="24"/>
        </w:rPr>
        <w:t>17</w:t>
      </w:r>
      <w:r w:rsidRPr="00051D27">
        <w:rPr>
          <w:rFonts w:ascii="Times New Roman" w:eastAsia="Times New Roman" w:hAnsi="Times New Roman" w:cs="Times New Roman"/>
          <w:sz w:val="24"/>
          <w:szCs w:val="24"/>
        </w:rPr>
        <w:t>0</w:t>
      </w:r>
      <w:r w:rsidR="00306163">
        <w:rPr>
          <w:rFonts w:ascii="Times New Roman" w:eastAsia="Times New Roman" w:hAnsi="Times New Roman" w:cs="Times New Roman"/>
          <w:sz w:val="24"/>
          <w:szCs w:val="24"/>
        </w:rPr>
        <w:t>“</w:t>
      </w:r>
      <w:r w:rsidR="4842106C" w:rsidRPr="00051D27">
        <w:rPr>
          <w:rFonts w:ascii="Times New Roman" w:eastAsia="Times New Roman" w:hAnsi="Times New Roman" w:cs="Times New Roman"/>
          <w:sz w:val="24"/>
          <w:szCs w:val="24"/>
        </w:rPr>
        <w:t>;</w:t>
      </w:r>
    </w:p>
    <w:p w14:paraId="0B653568" w14:textId="77777777" w:rsidR="740AC858" w:rsidRPr="00246643" w:rsidRDefault="740AC858" w:rsidP="003336CF">
      <w:pPr>
        <w:jc w:val="both"/>
        <w:rPr>
          <w:rFonts w:ascii="Times New Roman" w:eastAsia="Times New Roman" w:hAnsi="Times New Roman" w:cs="Times New Roman"/>
          <w:sz w:val="24"/>
          <w:szCs w:val="24"/>
        </w:rPr>
      </w:pPr>
    </w:p>
    <w:p w14:paraId="4BD9A4CC" w14:textId="020ECEC8" w:rsidR="00051D27" w:rsidRPr="00051D27" w:rsidRDefault="4B4FBA9D" w:rsidP="00AB2030">
      <w:pPr>
        <w:pStyle w:val="Loendilik"/>
        <w:numPr>
          <w:ilvl w:val="0"/>
          <w:numId w:val="2"/>
        </w:numPr>
        <w:spacing w:after="0" w:line="240" w:lineRule="auto"/>
        <w:ind w:left="0" w:firstLine="0"/>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287 lõike 2 punkti</w:t>
      </w:r>
      <w:r w:rsidR="005536AE">
        <w:rPr>
          <w:rFonts w:ascii="Times New Roman" w:eastAsia="Times New Roman" w:hAnsi="Times New Roman" w:cs="Times New Roman"/>
          <w:sz w:val="24"/>
          <w:szCs w:val="24"/>
        </w:rPr>
        <w:t>des</w:t>
      </w:r>
      <w:r w:rsidRPr="00051D27">
        <w:rPr>
          <w:rFonts w:ascii="Times New Roman" w:eastAsia="Times New Roman" w:hAnsi="Times New Roman" w:cs="Times New Roman"/>
          <w:sz w:val="24"/>
          <w:szCs w:val="24"/>
        </w:rPr>
        <w:t xml:space="preserve"> 1</w:t>
      </w:r>
      <w:r w:rsidR="007008F1">
        <w:rPr>
          <w:rFonts w:ascii="Times New Roman" w:eastAsia="Times New Roman" w:hAnsi="Times New Roman" w:cs="Times New Roman"/>
          <w:sz w:val="24"/>
          <w:szCs w:val="24"/>
        </w:rPr>
        <w:t>, 5</w:t>
      </w:r>
      <w:r w:rsidRPr="00051D27">
        <w:rPr>
          <w:rFonts w:ascii="Times New Roman" w:eastAsia="Times New Roman" w:hAnsi="Times New Roman" w:cs="Times New Roman"/>
          <w:sz w:val="24"/>
          <w:szCs w:val="24"/>
        </w:rPr>
        <w:t xml:space="preserve"> </w:t>
      </w:r>
      <w:r w:rsidR="005536AE">
        <w:rPr>
          <w:rFonts w:ascii="Times New Roman" w:eastAsia="Times New Roman" w:hAnsi="Times New Roman" w:cs="Times New Roman"/>
          <w:sz w:val="24"/>
          <w:szCs w:val="24"/>
        </w:rPr>
        <w:t xml:space="preserve">ja </w:t>
      </w:r>
      <w:r w:rsidR="007008F1">
        <w:rPr>
          <w:rFonts w:ascii="Times New Roman" w:eastAsia="Times New Roman" w:hAnsi="Times New Roman" w:cs="Times New Roman"/>
          <w:sz w:val="24"/>
          <w:szCs w:val="24"/>
        </w:rPr>
        <w:t>6</w:t>
      </w:r>
      <w:r w:rsidR="005536AE">
        <w:rPr>
          <w:rFonts w:ascii="Times New Roman" w:eastAsia="Times New Roman" w:hAnsi="Times New Roman" w:cs="Times New Roman"/>
          <w:sz w:val="24"/>
          <w:szCs w:val="24"/>
        </w:rPr>
        <w:t xml:space="preserve"> </w:t>
      </w:r>
      <w:r w:rsidR="00675CEB" w:rsidRPr="00306163">
        <w:rPr>
          <w:rFonts w:ascii="Times New Roman" w:eastAsia="Times New Roman" w:hAnsi="Times New Roman" w:cs="Times New Roman"/>
          <w:sz w:val="24"/>
          <w:szCs w:val="24"/>
        </w:rPr>
        <w:t>ning lõikes 4</w:t>
      </w:r>
      <w:r w:rsidR="00675CEB">
        <w:rPr>
          <w:rFonts w:ascii="Times New Roman" w:eastAsia="Times New Roman" w:hAnsi="Times New Roman" w:cs="Times New Roman"/>
          <w:sz w:val="24"/>
          <w:szCs w:val="24"/>
        </w:rPr>
        <w:t xml:space="preserve"> </w:t>
      </w:r>
      <w:r w:rsidRPr="00051D27">
        <w:rPr>
          <w:rFonts w:ascii="Times New Roman" w:eastAsia="Times New Roman" w:hAnsi="Times New Roman" w:cs="Times New Roman"/>
          <w:sz w:val="24"/>
          <w:szCs w:val="24"/>
        </w:rPr>
        <w:t>asendatakse arv „505</w:t>
      </w:r>
      <w:r w:rsidR="00306163">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w:t>
      </w:r>
      <w:r w:rsidR="718AE7C1" w:rsidRPr="00051D27">
        <w:rPr>
          <w:rFonts w:ascii="Times New Roman" w:eastAsia="Times New Roman" w:hAnsi="Times New Roman" w:cs="Times New Roman"/>
          <w:sz w:val="24"/>
          <w:szCs w:val="24"/>
        </w:rPr>
        <w:t>950</w:t>
      </w:r>
      <w:r w:rsidR="00306163">
        <w:rPr>
          <w:rFonts w:ascii="Times New Roman" w:eastAsia="Times New Roman" w:hAnsi="Times New Roman" w:cs="Times New Roman"/>
          <w:sz w:val="24"/>
          <w:szCs w:val="24"/>
        </w:rPr>
        <w:t>“</w:t>
      </w:r>
      <w:r w:rsidR="718AE7C1" w:rsidRPr="00051D27">
        <w:rPr>
          <w:rFonts w:ascii="Times New Roman" w:eastAsia="Times New Roman" w:hAnsi="Times New Roman" w:cs="Times New Roman"/>
          <w:sz w:val="24"/>
          <w:szCs w:val="24"/>
        </w:rPr>
        <w:t>;</w:t>
      </w:r>
    </w:p>
    <w:p w14:paraId="05B788F8" w14:textId="77777777" w:rsidR="00051D27" w:rsidRPr="00051D27" w:rsidRDefault="00051D27" w:rsidP="00AB2030">
      <w:pPr>
        <w:pStyle w:val="Loendilik"/>
        <w:spacing w:after="0" w:line="240" w:lineRule="auto"/>
        <w:ind w:left="0"/>
        <w:jc w:val="both"/>
        <w:rPr>
          <w:rFonts w:ascii="Times New Roman" w:hAnsi="Times New Roman" w:cs="Times New Roman"/>
          <w:sz w:val="24"/>
          <w:szCs w:val="24"/>
        </w:rPr>
      </w:pPr>
    </w:p>
    <w:p w14:paraId="4710CE6B" w14:textId="54765E57" w:rsidR="00051D27" w:rsidRPr="00051D27" w:rsidRDefault="1BE56FC4"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287 lõike 2 punktis 2 asendatakse arv „730</w:t>
      </w:r>
      <w:r w:rsidR="00306163">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w:t>
      </w:r>
      <w:r w:rsidR="46CBAB11" w:rsidRPr="00051D27">
        <w:rPr>
          <w:rFonts w:ascii="Times New Roman" w:eastAsia="Times New Roman" w:hAnsi="Times New Roman" w:cs="Times New Roman"/>
          <w:sz w:val="24"/>
          <w:szCs w:val="24"/>
        </w:rPr>
        <w:t>1140</w:t>
      </w:r>
      <w:r w:rsidR="00306163">
        <w:rPr>
          <w:rFonts w:ascii="Times New Roman" w:eastAsia="Times New Roman" w:hAnsi="Times New Roman" w:cs="Times New Roman"/>
          <w:sz w:val="24"/>
          <w:szCs w:val="24"/>
        </w:rPr>
        <w:t>“</w:t>
      </w:r>
      <w:r w:rsidR="46CBAB11" w:rsidRPr="00051D27">
        <w:rPr>
          <w:rFonts w:ascii="Times New Roman" w:eastAsia="Times New Roman" w:hAnsi="Times New Roman" w:cs="Times New Roman"/>
          <w:sz w:val="24"/>
          <w:szCs w:val="24"/>
        </w:rPr>
        <w:t>;</w:t>
      </w:r>
    </w:p>
    <w:p w14:paraId="2714D1CA" w14:textId="77777777" w:rsidR="00051D27" w:rsidRPr="00051D27" w:rsidRDefault="00051D27" w:rsidP="00AB2030">
      <w:pPr>
        <w:pStyle w:val="Loendilik"/>
        <w:spacing w:after="0" w:line="240" w:lineRule="auto"/>
        <w:ind w:left="0"/>
        <w:jc w:val="both"/>
        <w:rPr>
          <w:rFonts w:ascii="Times New Roman" w:hAnsi="Times New Roman" w:cs="Times New Roman"/>
          <w:sz w:val="24"/>
          <w:szCs w:val="24"/>
        </w:rPr>
      </w:pPr>
    </w:p>
    <w:p w14:paraId="5C2E0F91" w14:textId="670C34D7" w:rsidR="00051D27" w:rsidRPr="00051D27" w:rsidRDefault="46CBAB11"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287 lõike 2 punktis 3 asendatakse arv „1</w:t>
      </w:r>
      <w:r w:rsidR="1C6ACA1B" w:rsidRPr="00051D27">
        <w:rPr>
          <w:rFonts w:ascii="Times New Roman" w:eastAsia="Times New Roman" w:hAnsi="Times New Roman" w:cs="Times New Roman"/>
          <w:sz w:val="24"/>
          <w:szCs w:val="24"/>
        </w:rPr>
        <w:t>050</w:t>
      </w:r>
      <w:r w:rsidR="00306163">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w:t>
      </w:r>
      <w:r w:rsidR="278DFB71" w:rsidRPr="00051D27">
        <w:rPr>
          <w:rFonts w:ascii="Times New Roman" w:eastAsia="Times New Roman" w:hAnsi="Times New Roman" w:cs="Times New Roman"/>
          <w:sz w:val="24"/>
          <w:szCs w:val="24"/>
        </w:rPr>
        <w:t>1330</w:t>
      </w:r>
      <w:r w:rsidR="00306163">
        <w:rPr>
          <w:rFonts w:ascii="Times New Roman" w:eastAsia="Times New Roman" w:hAnsi="Times New Roman" w:cs="Times New Roman"/>
          <w:sz w:val="24"/>
          <w:szCs w:val="24"/>
        </w:rPr>
        <w:t>“</w:t>
      </w:r>
      <w:r w:rsidR="278DFB71" w:rsidRPr="00051D27">
        <w:rPr>
          <w:rFonts w:ascii="Times New Roman" w:eastAsia="Times New Roman" w:hAnsi="Times New Roman" w:cs="Times New Roman"/>
          <w:sz w:val="24"/>
          <w:szCs w:val="24"/>
        </w:rPr>
        <w:t>;</w:t>
      </w:r>
    </w:p>
    <w:p w14:paraId="75356437" w14:textId="77777777" w:rsidR="00051D27" w:rsidRPr="00051D27" w:rsidRDefault="00051D27" w:rsidP="00AB2030">
      <w:pPr>
        <w:pStyle w:val="Loendilik"/>
        <w:spacing w:after="0" w:line="240" w:lineRule="auto"/>
        <w:ind w:left="0"/>
        <w:jc w:val="both"/>
        <w:rPr>
          <w:rFonts w:ascii="Times New Roman" w:hAnsi="Times New Roman" w:cs="Times New Roman"/>
          <w:sz w:val="24"/>
          <w:szCs w:val="24"/>
        </w:rPr>
      </w:pPr>
    </w:p>
    <w:p w14:paraId="496D0B0D" w14:textId="4F5CF3B6" w:rsidR="00051D27" w:rsidRPr="00051D27" w:rsidRDefault="278DFB71"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287 lõike 2 punktis 4 asendatakse arv „1</w:t>
      </w:r>
      <w:r w:rsidR="5D120DBD" w:rsidRPr="00051D27">
        <w:rPr>
          <w:rFonts w:ascii="Times New Roman" w:eastAsia="Times New Roman" w:hAnsi="Times New Roman" w:cs="Times New Roman"/>
          <w:sz w:val="24"/>
          <w:szCs w:val="24"/>
        </w:rPr>
        <w:t>460</w:t>
      </w:r>
      <w:r w:rsidR="00306163">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w:t>
      </w:r>
      <w:r w:rsidR="2F7E595E" w:rsidRPr="00051D27">
        <w:rPr>
          <w:rFonts w:ascii="Times New Roman" w:eastAsia="Times New Roman" w:hAnsi="Times New Roman" w:cs="Times New Roman"/>
          <w:sz w:val="24"/>
          <w:szCs w:val="24"/>
        </w:rPr>
        <w:t>1</w:t>
      </w:r>
      <w:r w:rsidRPr="00051D27">
        <w:rPr>
          <w:rFonts w:ascii="Times New Roman" w:eastAsia="Times New Roman" w:hAnsi="Times New Roman" w:cs="Times New Roman"/>
          <w:sz w:val="24"/>
          <w:szCs w:val="24"/>
        </w:rPr>
        <w:t>90</w:t>
      </w:r>
      <w:r w:rsidR="2F7E595E" w:rsidRPr="00051D27">
        <w:rPr>
          <w:rFonts w:ascii="Times New Roman" w:eastAsia="Times New Roman" w:hAnsi="Times New Roman" w:cs="Times New Roman"/>
          <w:sz w:val="24"/>
          <w:szCs w:val="24"/>
        </w:rPr>
        <w:t>0</w:t>
      </w:r>
      <w:r w:rsidR="00306163">
        <w:rPr>
          <w:rFonts w:ascii="Times New Roman" w:eastAsia="Times New Roman" w:hAnsi="Times New Roman" w:cs="Times New Roman"/>
          <w:sz w:val="24"/>
          <w:szCs w:val="24"/>
        </w:rPr>
        <w:t>“</w:t>
      </w:r>
      <w:r w:rsidR="2F7E595E" w:rsidRPr="00051D27">
        <w:rPr>
          <w:rFonts w:ascii="Times New Roman" w:eastAsia="Times New Roman" w:hAnsi="Times New Roman" w:cs="Times New Roman"/>
          <w:sz w:val="24"/>
          <w:szCs w:val="24"/>
        </w:rPr>
        <w:t>;</w:t>
      </w:r>
    </w:p>
    <w:p w14:paraId="286A8611" w14:textId="77777777" w:rsidR="00444E34" w:rsidRPr="00444E34" w:rsidRDefault="00444E34" w:rsidP="003336CF">
      <w:pPr>
        <w:jc w:val="both"/>
        <w:rPr>
          <w:rFonts w:ascii="Times New Roman" w:hAnsi="Times New Roman" w:cs="Times New Roman"/>
          <w:sz w:val="24"/>
          <w:szCs w:val="24"/>
        </w:rPr>
      </w:pPr>
    </w:p>
    <w:p w14:paraId="7F77345E" w14:textId="77777777" w:rsidR="00051D27" w:rsidRPr="00675CEB" w:rsidRDefault="5712CF6D"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 288 tunnistatakse kehtetuks;</w:t>
      </w:r>
    </w:p>
    <w:p w14:paraId="15A6E945" w14:textId="77777777" w:rsidR="00675CEB" w:rsidRPr="00051D27" w:rsidRDefault="00675CEB" w:rsidP="00AB2030">
      <w:pPr>
        <w:pStyle w:val="Loendilik"/>
        <w:spacing w:after="0" w:line="240" w:lineRule="auto"/>
        <w:ind w:left="0"/>
        <w:jc w:val="both"/>
        <w:rPr>
          <w:rFonts w:ascii="Times New Roman" w:hAnsi="Times New Roman" w:cs="Times New Roman"/>
          <w:sz w:val="24"/>
          <w:szCs w:val="24"/>
        </w:rPr>
      </w:pPr>
    </w:p>
    <w:p w14:paraId="15FB160B" w14:textId="52152BBC" w:rsidR="00051D27" w:rsidRPr="00051D27" w:rsidRDefault="3C518348"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289 punktis 1</w:t>
      </w:r>
      <w:r w:rsidR="005F0707">
        <w:rPr>
          <w:rFonts w:ascii="Times New Roman" w:eastAsia="Times New Roman" w:hAnsi="Times New Roman" w:cs="Times New Roman"/>
          <w:sz w:val="24"/>
          <w:szCs w:val="24"/>
        </w:rPr>
        <w:t xml:space="preserve"> </w:t>
      </w:r>
      <w:r w:rsidR="005F0707" w:rsidRPr="003F0A9A">
        <w:rPr>
          <w:rFonts w:ascii="Times New Roman" w:eastAsia="Times New Roman" w:hAnsi="Times New Roman" w:cs="Times New Roman"/>
          <w:sz w:val="24"/>
          <w:szCs w:val="24"/>
        </w:rPr>
        <w:t xml:space="preserve">ja </w:t>
      </w:r>
      <w:r w:rsidR="003336CF">
        <w:rPr>
          <w:rFonts w:ascii="Times New Roman" w:eastAsia="Times New Roman" w:hAnsi="Times New Roman" w:cs="Times New Roman"/>
          <w:sz w:val="24"/>
          <w:szCs w:val="24"/>
        </w:rPr>
        <w:t xml:space="preserve">§ </w:t>
      </w:r>
      <w:r w:rsidR="005F0707" w:rsidRPr="003F0A9A">
        <w:rPr>
          <w:rFonts w:ascii="Times New Roman" w:eastAsia="Times New Roman" w:hAnsi="Times New Roman" w:cs="Times New Roman"/>
          <w:sz w:val="24"/>
          <w:szCs w:val="24"/>
        </w:rPr>
        <w:t>292 lõike 1 punktis 1</w:t>
      </w:r>
      <w:r w:rsidRPr="00051D27">
        <w:rPr>
          <w:rFonts w:ascii="Times New Roman" w:eastAsia="Times New Roman" w:hAnsi="Times New Roman" w:cs="Times New Roman"/>
          <w:sz w:val="24"/>
          <w:szCs w:val="24"/>
        </w:rPr>
        <w:t xml:space="preserve"> asendatakse arv „1</w:t>
      </w:r>
      <w:r w:rsidR="5FF901C7" w:rsidRPr="00051D27">
        <w:rPr>
          <w:rFonts w:ascii="Times New Roman" w:eastAsia="Times New Roman" w:hAnsi="Times New Roman" w:cs="Times New Roman"/>
          <w:sz w:val="24"/>
          <w:szCs w:val="24"/>
        </w:rPr>
        <w:t>3</w:t>
      </w:r>
      <w:r w:rsidR="003F0A9A">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w:t>
      </w:r>
      <w:r w:rsidR="1BBEE363" w:rsidRPr="00051D27">
        <w:rPr>
          <w:rFonts w:ascii="Times New Roman" w:eastAsia="Times New Roman" w:hAnsi="Times New Roman" w:cs="Times New Roman"/>
          <w:sz w:val="24"/>
          <w:szCs w:val="24"/>
        </w:rPr>
        <w:t>1</w:t>
      </w:r>
      <w:r w:rsidR="5D43942E" w:rsidRPr="00051D27">
        <w:rPr>
          <w:rFonts w:ascii="Times New Roman" w:eastAsia="Times New Roman" w:hAnsi="Times New Roman" w:cs="Times New Roman"/>
          <w:sz w:val="24"/>
          <w:szCs w:val="24"/>
        </w:rPr>
        <w:t>5</w:t>
      </w:r>
      <w:r w:rsidR="00217A1C">
        <w:rPr>
          <w:rFonts w:ascii="Times New Roman" w:eastAsia="Times New Roman" w:hAnsi="Times New Roman" w:cs="Times New Roman"/>
          <w:sz w:val="24"/>
          <w:szCs w:val="24"/>
        </w:rPr>
        <w:t>“</w:t>
      </w:r>
      <w:r w:rsidR="5D43942E" w:rsidRPr="00051D27">
        <w:rPr>
          <w:rFonts w:ascii="Times New Roman" w:eastAsia="Times New Roman" w:hAnsi="Times New Roman" w:cs="Times New Roman"/>
          <w:sz w:val="24"/>
          <w:szCs w:val="24"/>
        </w:rPr>
        <w:t>;</w:t>
      </w:r>
    </w:p>
    <w:p w14:paraId="7C877C00" w14:textId="77777777" w:rsidR="00051D27" w:rsidRPr="00051D27" w:rsidRDefault="00051D27" w:rsidP="00AB2030">
      <w:pPr>
        <w:pStyle w:val="Loendilik"/>
        <w:spacing w:after="0" w:line="240" w:lineRule="auto"/>
        <w:ind w:left="0"/>
        <w:jc w:val="both"/>
        <w:rPr>
          <w:rFonts w:ascii="Times New Roman" w:hAnsi="Times New Roman" w:cs="Times New Roman"/>
          <w:sz w:val="24"/>
          <w:szCs w:val="24"/>
        </w:rPr>
      </w:pPr>
    </w:p>
    <w:p w14:paraId="057C5650" w14:textId="5C0B88F2" w:rsidR="00051D27" w:rsidRPr="00051D27" w:rsidRDefault="5D43942E"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 289</w:t>
      </w:r>
      <w:r w:rsidR="087BEF8E" w:rsidRPr="00051D27">
        <w:rPr>
          <w:rFonts w:ascii="Times New Roman" w:eastAsia="Times New Roman" w:hAnsi="Times New Roman" w:cs="Times New Roman"/>
          <w:sz w:val="24"/>
          <w:szCs w:val="24"/>
        </w:rPr>
        <w:t xml:space="preserve"> </w:t>
      </w:r>
      <w:r w:rsidRPr="00051D27">
        <w:rPr>
          <w:rFonts w:ascii="Times New Roman" w:eastAsia="Times New Roman" w:hAnsi="Times New Roman" w:cs="Times New Roman"/>
          <w:sz w:val="24"/>
          <w:szCs w:val="24"/>
        </w:rPr>
        <w:t>punktis 2</w:t>
      </w:r>
      <w:r w:rsidR="00FF58DE">
        <w:rPr>
          <w:rFonts w:ascii="Times New Roman" w:eastAsia="Times New Roman" w:hAnsi="Times New Roman" w:cs="Times New Roman"/>
          <w:sz w:val="24"/>
          <w:szCs w:val="24"/>
        </w:rPr>
        <w:t xml:space="preserve"> ja</w:t>
      </w:r>
      <w:r w:rsidRPr="00051D27">
        <w:rPr>
          <w:rFonts w:ascii="Times New Roman" w:eastAsia="Times New Roman" w:hAnsi="Times New Roman" w:cs="Times New Roman"/>
          <w:sz w:val="24"/>
          <w:szCs w:val="24"/>
        </w:rPr>
        <w:t xml:space="preserve"> </w:t>
      </w:r>
      <w:r w:rsidR="003336CF">
        <w:rPr>
          <w:rFonts w:ascii="Times New Roman" w:eastAsia="Times New Roman" w:hAnsi="Times New Roman" w:cs="Times New Roman"/>
          <w:sz w:val="24"/>
          <w:szCs w:val="24"/>
        </w:rPr>
        <w:t xml:space="preserve">§ </w:t>
      </w:r>
      <w:r w:rsidR="00645A9C">
        <w:rPr>
          <w:rFonts w:ascii="Times New Roman" w:eastAsia="Times New Roman" w:hAnsi="Times New Roman" w:cs="Times New Roman"/>
          <w:sz w:val="24"/>
          <w:szCs w:val="24"/>
        </w:rPr>
        <w:t xml:space="preserve">292 lõike 1 punktis 2 </w:t>
      </w:r>
      <w:r w:rsidRPr="00051D27">
        <w:rPr>
          <w:rFonts w:ascii="Times New Roman" w:eastAsia="Times New Roman" w:hAnsi="Times New Roman" w:cs="Times New Roman"/>
          <w:sz w:val="24"/>
          <w:szCs w:val="24"/>
        </w:rPr>
        <w:t>asendatakse arv „195</w:t>
      </w:r>
      <w:r w:rsidR="00217A1C">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„2</w:t>
      </w:r>
      <w:r w:rsidR="729A0521" w:rsidRPr="00051D27">
        <w:rPr>
          <w:rFonts w:ascii="Times New Roman" w:eastAsia="Times New Roman" w:hAnsi="Times New Roman" w:cs="Times New Roman"/>
          <w:sz w:val="24"/>
          <w:szCs w:val="24"/>
        </w:rPr>
        <w:t>6</w:t>
      </w:r>
      <w:r w:rsidRPr="00051D27">
        <w:rPr>
          <w:rFonts w:ascii="Times New Roman" w:eastAsia="Times New Roman" w:hAnsi="Times New Roman" w:cs="Times New Roman"/>
          <w:sz w:val="24"/>
          <w:szCs w:val="24"/>
        </w:rPr>
        <w:t>0</w:t>
      </w:r>
      <w:r w:rsidR="00217A1C">
        <w:rPr>
          <w:rFonts w:ascii="Times New Roman" w:eastAsia="Times New Roman" w:hAnsi="Times New Roman" w:cs="Times New Roman"/>
          <w:sz w:val="24"/>
          <w:szCs w:val="24"/>
        </w:rPr>
        <w:t>“</w:t>
      </w:r>
      <w:r w:rsidR="729A0521" w:rsidRPr="00051D27">
        <w:rPr>
          <w:rFonts w:ascii="Times New Roman" w:eastAsia="Times New Roman" w:hAnsi="Times New Roman" w:cs="Times New Roman"/>
          <w:sz w:val="24"/>
          <w:szCs w:val="24"/>
        </w:rPr>
        <w:t>;</w:t>
      </w:r>
    </w:p>
    <w:p w14:paraId="604E81B3" w14:textId="77777777" w:rsidR="00051D27" w:rsidRPr="00051D27" w:rsidRDefault="00051D27" w:rsidP="00AB2030">
      <w:pPr>
        <w:pStyle w:val="Loendilik"/>
        <w:spacing w:after="0" w:line="240" w:lineRule="auto"/>
        <w:ind w:left="0"/>
        <w:jc w:val="both"/>
        <w:rPr>
          <w:rFonts w:ascii="Times New Roman" w:hAnsi="Times New Roman" w:cs="Times New Roman"/>
          <w:sz w:val="24"/>
          <w:szCs w:val="24"/>
        </w:rPr>
      </w:pPr>
    </w:p>
    <w:p w14:paraId="25E585F1" w14:textId="1912C649" w:rsidR="00051D27" w:rsidRPr="002F67E6" w:rsidRDefault="6DB44A74"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w:t>
      </w:r>
      <w:r w:rsidR="0084601C">
        <w:rPr>
          <w:rFonts w:ascii="Times New Roman" w:eastAsia="Times New Roman" w:hAnsi="Times New Roman" w:cs="Times New Roman"/>
          <w:sz w:val="24"/>
          <w:szCs w:val="24"/>
        </w:rPr>
        <w:t>s</w:t>
      </w:r>
      <w:r w:rsidRPr="00051D27">
        <w:rPr>
          <w:rFonts w:ascii="Times New Roman" w:eastAsia="Times New Roman" w:hAnsi="Times New Roman" w:cs="Times New Roman"/>
          <w:sz w:val="24"/>
          <w:szCs w:val="24"/>
        </w:rPr>
        <w:t xml:space="preserve"> 290</w:t>
      </w:r>
      <w:r w:rsidR="00F6741A">
        <w:rPr>
          <w:rFonts w:ascii="Times New Roman" w:eastAsia="Times New Roman" w:hAnsi="Times New Roman" w:cs="Times New Roman"/>
          <w:sz w:val="24"/>
          <w:szCs w:val="24"/>
        </w:rPr>
        <w:t xml:space="preserve"> ja </w:t>
      </w:r>
      <w:r w:rsidR="0084601C">
        <w:rPr>
          <w:rFonts w:ascii="Times New Roman" w:eastAsia="Times New Roman" w:hAnsi="Times New Roman" w:cs="Times New Roman"/>
          <w:sz w:val="24"/>
          <w:szCs w:val="24"/>
        </w:rPr>
        <w:t xml:space="preserve">§ </w:t>
      </w:r>
      <w:r w:rsidR="00F6741A">
        <w:rPr>
          <w:rFonts w:ascii="Times New Roman" w:eastAsia="Times New Roman" w:hAnsi="Times New Roman" w:cs="Times New Roman"/>
          <w:sz w:val="24"/>
          <w:szCs w:val="24"/>
        </w:rPr>
        <w:t>292 lõikes 2</w:t>
      </w:r>
      <w:r w:rsidRPr="00051D27">
        <w:rPr>
          <w:rFonts w:ascii="Times New Roman" w:eastAsia="Times New Roman" w:hAnsi="Times New Roman" w:cs="Times New Roman"/>
          <w:sz w:val="24"/>
          <w:szCs w:val="24"/>
        </w:rPr>
        <w:t xml:space="preserve"> asendatakse arv „195</w:t>
      </w:r>
      <w:r w:rsidR="00217A1C">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„20</w:t>
      </w:r>
      <w:r w:rsidR="4D20CF1A" w:rsidRPr="00051D27">
        <w:rPr>
          <w:rFonts w:ascii="Times New Roman" w:eastAsia="Times New Roman" w:hAnsi="Times New Roman" w:cs="Times New Roman"/>
          <w:sz w:val="24"/>
          <w:szCs w:val="24"/>
        </w:rPr>
        <w:t>0</w:t>
      </w:r>
      <w:r w:rsidR="00217A1C">
        <w:rPr>
          <w:rFonts w:ascii="Times New Roman" w:eastAsia="Times New Roman" w:hAnsi="Times New Roman" w:cs="Times New Roman"/>
          <w:sz w:val="24"/>
          <w:szCs w:val="24"/>
        </w:rPr>
        <w:t>“</w:t>
      </w:r>
      <w:r w:rsidR="0E40815A" w:rsidRPr="00051D27">
        <w:rPr>
          <w:rFonts w:ascii="Times New Roman" w:eastAsia="Times New Roman" w:hAnsi="Times New Roman" w:cs="Times New Roman"/>
          <w:sz w:val="24"/>
          <w:szCs w:val="24"/>
        </w:rPr>
        <w:t>;</w:t>
      </w:r>
    </w:p>
    <w:p w14:paraId="6DA33C0A" w14:textId="77777777" w:rsidR="002F67E6" w:rsidRPr="00051D27" w:rsidRDefault="002F67E6" w:rsidP="00AB2030">
      <w:pPr>
        <w:pStyle w:val="Loendilik"/>
        <w:spacing w:after="0" w:line="240" w:lineRule="auto"/>
        <w:ind w:left="0"/>
        <w:jc w:val="both"/>
        <w:rPr>
          <w:rFonts w:ascii="Times New Roman" w:hAnsi="Times New Roman" w:cs="Times New Roman"/>
          <w:sz w:val="24"/>
          <w:szCs w:val="24"/>
        </w:rPr>
      </w:pPr>
    </w:p>
    <w:p w14:paraId="3DB2D65D" w14:textId="58036298" w:rsidR="00051D27" w:rsidRPr="002F67E6" w:rsidRDefault="058C9427" w:rsidP="00AB2030">
      <w:pPr>
        <w:pStyle w:val="Loendilik"/>
        <w:numPr>
          <w:ilvl w:val="0"/>
          <w:numId w:val="2"/>
        </w:numPr>
        <w:spacing w:after="0" w:line="240" w:lineRule="auto"/>
        <w:jc w:val="both"/>
        <w:rPr>
          <w:rFonts w:ascii="Times New Roman" w:hAnsi="Times New Roman" w:cs="Times New Roman"/>
          <w:sz w:val="24"/>
          <w:szCs w:val="24"/>
        </w:rPr>
      </w:pPr>
      <w:r w:rsidRPr="00051D27">
        <w:rPr>
          <w:rFonts w:ascii="Times New Roman" w:eastAsia="Times New Roman" w:hAnsi="Times New Roman" w:cs="Times New Roman"/>
          <w:sz w:val="24"/>
          <w:szCs w:val="24"/>
        </w:rPr>
        <w:t>paragrahvis 29</w:t>
      </w:r>
      <w:r w:rsidR="2A24045F" w:rsidRPr="00051D27">
        <w:rPr>
          <w:rFonts w:ascii="Times New Roman" w:eastAsia="Times New Roman" w:hAnsi="Times New Roman" w:cs="Times New Roman"/>
          <w:sz w:val="24"/>
          <w:szCs w:val="24"/>
        </w:rPr>
        <w:t>1</w:t>
      </w:r>
      <w:r w:rsidR="00645A9C">
        <w:rPr>
          <w:rFonts w:ascii="Times New Roman" w:eastAsia="Times New Roman" w:hAnsi="Times New Roman" w:cs="Times New Roman"/>
          <w:sz w:val="24"/>
          <w:szCs w:val="24"/>
        </w:rPr>
        <w:t xml:space="preserve"> ja </w:t>
      </w:r>
      <w:r w:rsidR="0084601C">
        <w:rPr>
          <w:rFonts w:ascii="Times New Roman" w:eastAsia="Times New Roman" w:hAnsi="Times New Roman" w:cs="Times New Roman"/>
          <w:sz w:val="24"/>
          <w:szCs w:val="24"/>
        </w:rPr>
        <w:t xml:space="preserve">§ </w:t>
      </w:r>
      <w:r w:rsidR="00645A9C">
        <w:rPr>
          <w:rFonts w:ascii="Times New Roman" w:eastAsia="Times New Roman" w:hAnsi="Times New Roman" w:cs="Times New Roman"/>
          <w:sz w:val="24"/>
          <w:szCs w:val="24"/>
        </w:rPr>
        <w:t>292 lõikes 3</w:t>
      </w:r>
      <w:r w:rsidRPr="00051D27">
        <w:rPr>
          <w:rFonts w:ascii="Times New Roman" w:eastAsia="Times New Roman" w:hAnsi="Times New Roman" w:cs="Times New Roman"/>
          <w:sz w:val="24"/>
          <w:szCs w:val="24"/>
        </w:rPr>
        <w:t xml:space="preserve"> asendatakse </w:t>
      </w:r>
      <w:r w:rsidR="0092520B" w:rsidRPr="006A531B">
        <w:rPr>
          <w:rFonts w:ascii="Times New Roman" w:eastAsia="Times New Roman" w:hAnsi="Times New Roman" w:cs="Times New Roman"/>
          <w:sz w:val="24"/>
          <w:szCs w:val="24"/>
        </w:rPr>
        <w:t>sõna</w:t>
      </w:r>
      <w:r w:rsidRPr="006A531B">
        <w:rPr>
          <w:rFonts w:ascii="Times New Roman" w:eastAsia="Times New Roman" w:hAnsi="Times New Roman" w:cs="Times New Roman"/>
          <w:sz w:val="24"/>
          <w:szCs w:val="24"/>
        </w:rPr>
        <w:t xml:space="preserve"> „</w:t>
      </w:r>
      <w:r w:rsidR="0092520B" w:rsidRPr="006A531B">
        <w:rPr>
          <w:rFonts w:ascii="Times New Roman" w:eastAsia="Times New Roman" w:hAnsi="Times New Roman" w:cs="Times New Roman"/>
          <w:sz w:val="24"/>
          <w:szCs w:val="24"/>
        </w:rPr>
        <w:t>seitse</w:t>
      </w:r>
      <w:r w:rsidR="00217A1C" w:rsidRPr="006A531B">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 xml:space="preserve"> arvuga „</w:t>
      </w:r>
      <w:r w:rsidR="7499991E" w:rsidRPr="00051D27">
        <w:rPr>
          <w:rFonts w:ascii="Times New Roman" w:eastAsia="Times New Roman" w:hAnsi="Times New Roman" w:cs="Times New Roman"/>
          <w:sz w:val="24"/>
          <w:szCs w:val="24"/>
        </w:rPr>
        <w:t>15</w:t>
      </w:r>
      <w:r w:rsidR="00217A1C">
        <w:rPr>
          <w:rFonts w:ascii="Times New Roman" w:eastAsia="Times New Roman" w:hAnsi="Times New Roman" w:cs="Times New Roman"/>
          <w:sz w:val="24"/>
          <w:szCs w:val="24"/>
        </w:rPr>
        <w:t>“</w:t>
      </w:r>
      <w:r w:rsidRPr="00051D27">
        <w:rPr>
          <w:rFonts w:ascii="Times New Roman" w:eastAsia="Times New Roman" w:hAnsi="Times New Roman" w:cs="Times New Roman"/>
          <w:sz w:val="24"/>
          <w:szCs w:val="24"/>
        </w:rPr>
        <w:t>;</w:t>
      </w:r>
    </w:p>
    <w:p w14:paraId="72412DDD" w14:textId="77777777" w:rsidR="002F67E6" w:rsidRPr="002F67E6" w:rsidRDefault="002F67E6" w:rsidP="00AB2030">
      <w:pPr>
        <w:pStyle w:val="Loendilik"/>
        <w:spacing w:after="0" w:line="240" w:lineRule="auto"/>
        <w:ind w:left="0"/>
        <w:jc w:val="both"/>
        <w:rPr>
          <w:rFonts w:ascii="Times New Roman" w:hAnsi="Times New Roman" w:cs="Times New Roman"/>
          <w:sz w:val="24"/>
          <w:szCs w:val="24"/>
        </w:rPr>
      </w:pPr>
    </w:p>
    <w:p w14:paraId="385D9C7A" w14:textId="76F1FCBD" w:rsidR="002F67E6" w:rsidRPr="002F67E6" w:rsidRDefault="7297F6B8" w:rsidP="00AB2030">
      <w:pPr>
        <w:pStyle w:val="Loendilik"/>
        <w:numPr>
          <w:ilvl w:val="0"/>
          <w:numId w:val="2"/>
        </w:numPr>
        <w:spacing w:after="0" w:line="240" w:lineRule="auto"/>
        <w:jc w:val="both"/>
        <w:rPr>
          <w:rFonts w:ascii="Times New Roman" w:hAnsi="Times New Roman" w:cs="Times New Roman"/>
          <w:sz w:val="24"/>
          <w:szCs w:val="24"/>
        </w:rPr>
      </w:pPr>
      <w:r w:rsidRPr="002F67E6">
        <w:rPr>
          <w:rFonts w:ascii="Times New Roman" w:eastAsia="Times New Roman" w:hAnsi="Times New Roman" w:cs="Times New Roman"/>
          <w:sz w:val="24"/>
          <w:szCs w:val="24"/>
        </w:rPr>
        <w:t>paragrahvi 293 lõikes 1 asendatakse arv „</w:t>
      </w:r>
      <w:r w:rsidR="290BFABE" w:rsidRPr="002F67E6">
        <w:rPr>
          <w:rFonts w:ascii="Times New Roman" w:eastAsia="Times New Roman" w:hAnsi="Times New Roman" w:cs="Times New Roman"/>
          <w:sz w:val="24"/>
          <w:szCs w:val="24"/>
        </w:rPr>
        <w:t>41</w:t>
      </w:r>
      <w:r w:rsidRPr="002F67E6">
        <w:rPr>
          <w:rFonts w:ascii="Times New Roman" w:eastAsia="Times New Roman" w:hAnsi="Times New Roman" w:cs="Times New Roman"/>
          <w:sz w:val="24"/>
          <w:szCs w:val="24"/>
        </w:rPr>
        <w:t>5</w:t>
      </w:r>
      <w:r w:rsidR="00217A1C">
        <w:rPr>
          <w:rFonts w:ascii="Times New Roman" w:eastAsia="Times New Roman" w:hAnsi="Times New Roman" w:cs="Times New Roman"/>
          <w:sz w:val="24"/>
          <w:szCs w:val="24"/>
        </w:rPr>
        <w:t>“</w:t>
      </w:r>
      <w:r w:rsidRPr="002F67E6">
        <w:rPr>
          <w:rFonts w:ascii="Times New Roman" w:eastAsia="Times New Roman" w:hAnsi="Times New Roman" w:cs="Times New Roman"/>
          <w:sz w:val="24"/>
          <w:szCs w:val="24"/>
        </w:rPr>
        <w:t xml:space="preserve"> arvuga „</w:t>
      </w:r>
      <w:r w:rsidR="24893E4F" w:rsidRPr="002F67E6">
        <w:rPr>
          <w:rFonts w:ascii="Times New Roman" w:eastAsia="Times New Roman" w:hAnsi="Times New Roman" w:cs="Times New Roman"/>
          <w:sz w:val="24"/>
          <w:szCs w:val="24"/>
        </w:rPr>
        <w:t>1000</w:t>
      </w:r>
      <w:r w:rsidR="00217A1C">
        <w:rPr>
          <w:rFonts w:ascii="Times New Roman" w:eastAsia="Times New Roman" w:hAnsi="Times New Roman" w:cs="Times New Roman"/>
          <w:sz w:val="24"/>
          <w:szCs w:val="24"/>
        </w:rPr>
        <w:t>“</w:t>
      </w:r>
      <w:r w:rsidR="24893E4F" w:rsidRPr="002F67E6">
        <w:rPr>
          <w:rFonts w:ascii="Times New Roman" w:eastAsia="Times New Roman" w:hAnsi="Times New Roman" w:cs="Times New Roman"/>
          <w:sz w:val="24"/>
          <w:szCs w:val="24"/>
        </w:rPr>
        <w:t>;</w:t>
      </w:r>
    </w:p>
    <w:p w14:paraId="39C82770" w14:textId="77777777" w:rsidR="002F67E6" w:rsidRPr="002F67E6" w:rsidRDefault="002F67E6" w:rsidP="00AB2030">
      <w:pPr>
        <w:pStyle w:val="Loendilik"/>
        <w:spacing w:after="0" w:line="240" w:lineRule="auto"/>
        <w:ind w:left="0"/>
        <w:jc w:val="both"/>
        <w:rPr>
          <w:rFonts w:ascii="Times New Roman" w:hAnsi="Times New Roman" w:cs="Times New Roman"/>
          <w:sz w:val="24"/>
          <w:szCs w:val="24"/>
        </w:rPr>
      </w:pPr>
    </w:p>
    <w:p w14:paraId="490B0CB8" w14:textId="67A7FCD5" w:rsidR="002F67E6" w:rsidRPr="002F67E6" w:rsidRDefault="7B848206" w:rsidP="00AB2030">
      <w:pPr>
        <w:pStyle w:val="Loendilik"/>
        <w:numPr>
          <w:ilvl w:val="0"/>
          <w:numId w:val="2"/>
        </w:numPr>
        <w:spacing w:after="0" w:line="240" w:lineRule="auto"/>
        <w:jc w:val="both"/>
        <w:rPr>
          <w:rFonts w:ascii="Times New Roman" w:hAnsi="Times New Roman" w:cs="Times New Roman"/>
          <w:sz w:val="24"/>
          <w:szCs w:val="24"/>
        </w:rPr>
      </w:pPr>
      <w:r w:rsidRPr="002F67E6">
        <w:rPr>
          <w:rFonts w:ascii="Times New Roman" w:eastAsia="Times New Roman" w:hAnsi="Times New Roman" w:cs="Times New Roman"/>
          <w:sz w:val="24"/>
          <w:szCs w:val="24"/>
        </w:rPr>
        <w:t xml:space="preserve">paragrahvi 293 lõikes </w:t>
      </w:r>
      <w:r w:rsidR="264A517D" w:rsidRPr="002F67E6">
        <w:rPr>
          <w:rFonts w:ascii="Times New Roman" w:eastAsia="Times New Roman" w:hAnsi="Times New Roman" w:cs="Times New Roman"/>
          <w:sz w:val="24"/>
          <w:szCs w:val="24"/>
        </w:rPr>
        <w:t>3</w:t>
      </w:r>
      <w:r w:rsidRPr="002F67E6">
        <w:rPr>
          <w:rFonts w:ascii="Times New Roman" w:eastAsia="Times New Roman" w:hAnsi="Times New Roman" w:cs="Times New Roman"/>
          <w:sz w:val="24"/>
          <w:szCs w:val="24"/>
        </w:rPr>
        <w:t xml:space="preserve"> asendatakse arv „</w:t>
      </w:r>
      <w:r w:rsidR="264A517D" w:rsidRPr="002F67E6">
        <w:rPr>
          <w:rFonts w:ascii="Times New Roman" w:eastAsia="Times New Roman" w:hAnsi="Times New Roman" w:cs="Times New Roman"/>
          <w:sz w:val="24"/>
          <w:szCs w:val="24"/>
        </w:rPr>
        <w:t>80</w:t>
      </w:r>
      <w:r w:rsidR="00217A1C">
        <w:rPr>
          <w:rFonts w:ascii="Times New Roman" w:eastAsia="Times New Roman" w:hAnsi="Times New Roman" w:cs="Times New Roman"/>
          <w:sz w:val="24"/>
          <w:szCs w:val="24"/>
        </w:rPr>
        <w:t>“</w:t>
      </w:r>
      <w:r w:rsidRPr="002F67E6">
        <w:rPr>
          <w:rFonts w:ascii="Times New Roman" w:eastAsia="Times New Roman" w:hAnsi="Times New Roman" w:cs="Times New Roman"/>
          <w:sz w:val="24"/>
          <w:szCs w:val="24"/>
        </w:rPr>
        <w:t xml:space="preserve"> arvuga „</w:t>
      </w:r>
      <w:r w:rsidR="58B407B0" w:rsidRPr="002F67E6">
        <w:rPr>
          <w:rFonts w:ascii="Times New Roman" w:eastAsia="Times New Roman" w:hAnsi="Times New Roman" w:cs="Times New Roman"/>
          <w:sz w:val="24"/>
          <w:szCs w:val="24"/>
        </w:rPr>
        <w:t>250</w:t>
      </w:r>
      <w:r w:rsidR="00217A1C">
        <w:rPr>
          <w:rFonts w:ascii="Times New Roman" w:eastAsia="Times New Roman" w:hAnsi="Times New Roman" w:cs="Times New Roman"/>
          <w:sz w:val="24"/>
          <w:szCs w:val="24"/>
        </w:rPr>
        <w:t>“</w:t>
      </w:r>
      <w:r w:rsidR="474EF6FF" w:rsidRPr="002F67E6">
        <w:rPr>
          <w:rFonts w:ascii="Times New Roman" w:eastAsia="Times New Roman" w:hAnsi="Times New Roman" w:cs="Times New Roman"/>
          <w:sz w:val="24"/>
          <w:szCs w:val="24"/>
        </w:rPr>
        <w:t>;</w:t>
      </w:r>
    </w:p>
    <w:p w14:paraId="13BACA0F" w14:textId="77777777" w:rsidR="002F67E6" w:rsidRPr="002F67E6" w:rsidRDefault="002F67E6" w:rsidP="00AB2030">
      <w:pPr>
        <w:pStyle w:val="Loendilik"/>
        <w:spacing w:after="0" w:line="240" w:lineRule="auto"/>
        <w:ind w:left="0"/>
        <w:jc w:val="both"/>
        <w:rPr>
          <w:rFonts w:ascii="Times New Roman" w:hAnsi="Times New Roman" w:cs="Times New Roman"/>
          <w:sz w:val="24"/>
          <w:szCs w:val="24"/>
        </w:rPr>
      </w:pPr>
    </w:p>
    <w:p w14:paraId="03986D69" w14:textId="48E88BEE" w:rsidR="684DB9CD" w:rsidRPr="002F67E6" w:rsidRDefault="684DB9CD" w:rsidP="00AB2030">
      <w:pPr>
        <w:pStyle w:val="Loendilik"/>
        <w:numPr>
          <w:ilvl w:val="0"/>
          <w:numId w:val="2"/>
        </w:numPr>
        <w:spacing w:after="0" w:line="240" w:lineRule="auto"/>
        <w:jc w:val="both"/>
        <w:rPr>
          <w:rFonts w:ascii="Times New Roman" w:hAnsi="Times New Roman" w:cs="Times New Roman"/>
          <w:sz w:val="24"/>
          <w:szCs w:val="24"/>
        </w:rPr>
      </w:pPr>
      <w:r w:rsidRPr="002F67E6">
        <w:rPr>
          <w:rFonts w:ascii="Times New Roman" w:eastAsia="Times New Roman" w:hAnsi="Times New Roman" w:cs="Times New Roman"/>
          <w:sz w:val="24"/>
          <w:szCs w:val="24"/>
        </w:rPr>
        <w:t>paragrahvis 294 asendatakse arv „145</w:t>
      </w:r>
      <w:r w:rsidR="00217A1C">
        <w:rPr>
          <w:rFonts w:ascii="Times New Roman" w:eastAsia="Times New Roman" w:hAnsi="Times New Roman" w:cs="Times New Roman"/>
          <w:sz w:val="24"/>
          <w:szCs w:val="24"/>
        </w:rPr>
        <w:t>“</w:t>
      </w:r>
      <w:r w:rsidRPr="002F67E6">
        <w:rPr>
          <w:rFonts w:ascii="Times New Roman" w:eastAsia="Times New Roman" w:hAnsi="Times New Roman" w:cs="Times New Roman"/>
          <w:sz w:val="24"/>
          <w:szCs w:val="24"/>
        </w:rPr>
        <w:t xml:space="preserve"> arvuga „1</w:t>
      </w:r>
      <w:r w:rsidR="00B520AC" w:rsidRPr="002F67E6">
        <w:rPr>
          <w:rFonts w:ascii="Times New Roman" w:eastAsia="Times New Roman" w:hAnsi="Times New Roman" w:cs="Times New Roman"/>
          <w:sz w:val="24"/>
          <w:szCs w:val="24"/>
        </w:rPr>
        <w:t>230</w:t>
      </w:r>
      <w:r w:rsidR="00217A1C">
        <w:rPr>
          <w:rFonts w:ascii="Times New Roman" w:eastAsia="Times New Roman" w:hAnsi="Times New Roman" w:cs="Times New Roman"/>
          <w:sz w:val="24"/>
          <w:szCs w:val="24"/>
        </w:rPr>
        <w:t>“</w:t>
      </w:r>
      <w:r w:rsidR="4B52EBDD" w:rsidRPr="002F67E6">
        <w:rPr>
          <w:rFonts w:ascii="Times New Roman" w:eastAsia="Times New Roman" w:hAnsi="Times New Roman" w:cs="Times New Roman"/>
          <w:sz w:val="24"/>
          <w:szCs w:val="24"/>
        </w:rPr>
        <w:t>.</w:t>
      </w:r>
    </w:p>
    <w:p w14:paraId="67D56750" w14:textId="77777777" w:rsidR="00CB3EF1" w:rsidRPr="00051D27" w:rsidRDefault="00CB3EF1" w:rsidP="003336CF">
      <w:pPr>
        <w:jc w:val="both"/>
        <w:rPr>
          <w:rFonts w:ascii="Times New Roman" w:hAnsi="Times New Roman" w:cs="Times New Roman"/>
          <w:b/>
          <w:bCs/>
          <w:sz w:val="24"/>
          <w:szCs w:val="24"/>
        </w:rPr>
      </w:pPr>
    </w:p>
    <w:p w14:paraId="7E630103" w14:textId="77777777" w:rsidR="007D7847" w:rsidRPr="007D7847" w:rsidRDefault="007D7847" w:rsidP="007D7847">
      <w:pPr>
        <w:jc w:val="both"/>
        <w:rPr>
          <w:rFonts w:ascii="Times New Roman" w:hAnsi="Times New Roman" w:cs="Times New Roman"/>
          <w:b/>
          <w:bCs/>
          <w:sz w:val="24"/>
          <w:szCs w:val="24"/>
        </w:rPr>
      </w:pPr>
      <w:commentRangeStart w:id="31"/>
      <w:r w:rsidRPr="007D7847">
        <w:rPr>
          <w:rFonts w:ascii="Times New Roman" w:hAnsi="Times New Roman" w:cs="Times New Roman"/>
          <w:b/>
          <w:bCs/>
          <w:sz w:val="24"/>
          <w:szCs w:val="24"/>
        </w:rPr>
        <w:t xml:space="preserve">§ 2. </w:t>
      </w:r>
      <w:commentRangeEnd w:id="31"/>
      <w:r w:rsidR="006D4D0B">
        <w:rPr>
          <w:rStyle w:val="Kommentaariviide"/>
          <w:rFonts w:asciiTheme="minorHAnsi" w:hAnsiTheme="minorHAnsi" w:cstheme="minorBidi"/>
        </w:rPr>
        <w:commentReference w:id="31"/>
      </w:r>
      <w:r w:rsidRPr="007D7847">
        <w:rPr>
          <w:rFonts w:ascii="Times New Roman" w:hAnsi="Times New Roman" w:cs="Times New Roman"/>
          <w:b/>
          <w:bCs/>
          <w:sz w:val="24"/>
          <w:szCs w:val="24"/>
        </w:rPr>
        <w:t>Narkootiliste ja psühhotroopsete ainete ning nende lähteainete seaduse muutmine</w:t>
      </w:r>
    </w:p>
    <w:p w14:paraId="372AC0A2" w14:textId="77777777" w:rsidR="007D7847" w:rsidRPr="007D7847" w:rsidRDefault="007D7847" w:rsidP="007D7847">
      <w:pPr>
        <w:jc w:val="both"/>
        <w:rPr>
          <w:rFonts w:ascii="Times New Roman" w:hAnsi="Times New Roman" w:cs="Times New Roman"/>
          <w:b/>
          <w:bCs/>
          <w:sz w:val="24"/>
          <w:szCs w:val="24"/>
        </w:rPr>
      </w:pPr>
    </w:p>
    <w:p w14:paraId="7E2CDA18" w14:textId="149E0DD6" w:rsidR="007D7847" w:rsidRPr="007D7847" w:rsidRDefault="007D7847" w:rsidP="007D7847">
      <w:pPr>
        <w:jc w:val="both"/>
        <w:rPr>
          <w:rFonts w:ascii="Times New Roman" w:hAnsi="Times New Roman" w:cs="Times New Roman"/>
          <w:sz w:val="24"/>
          <w:szCs w:val="24"/>
        </w:rPr>
      </w:pPr>
      <w:r w:rsidRPr="007D7847">
        <w:rPr>
          <w:rFonts w:ascii="Times New Roman" w:hAnsi="Times New Roman" w:cs="Times New Roman"/>
          <w:sz w:val="24"/>
          <w:szCs w:val="24"/>
        </w:rPr>
        <w:t>Narkootiliste ja psühhotroopsete ainete ning nende lähteainete seadus</w:t>
      </w:r>
      <w:r>
        <w:rPr>
          <w:rFonts w:ascii="Times New Roman" w:hAnsi="Times New Roman" w:cs="Times New Roman"/>
          <w:sz w:val="24"/>
          <w:szCs w:val="24"/>
        </w:rPr>
        <w:t>es</w:t>
      </w:r>
      <w:r w:rsidRPr="007D7847">
        <w:rPr>
          <w:rFonts w:ascii="Times New Roman" w:hAnsi="Times New Roman" w:cs="Times New Roman"/>
          <w:sz w:val="24"/>
          <w:szCs w:val="24"/>
        </w:rPr>
        <w:t xml:space="preserve"> tehakse järgmised muudatused:</w:t>
      </w:r>
    </w:p>
    <w:p w14:paraId="19B7C35B" w14:textId="77777777" w:rsidR="007D7847" w:rsidRPr="007D7847" w:rsidRDefault="007D7847" w:rsidP="007D7847">
      <w:pPr>
        <w:jc w:val="both"/>
        <w:rPr>
          <w:rFonts w:ascii="Times New Roman" w:hAnsi="Times New Roman" w:cs="Times New Roman"/>
          <w:sz w:val="24"/>
          <w:szCs w:val="24"/>
        </w:rPr>
      </w:pPr>
    </w:p>
    <w:p w14:paraId="39CE3E9E" w14:textId="4882AA09" w:rsidR="007D7847" w:rsidRPr="007D7847" w:rsidRDefault="007D7847" w:rsidP="007D7847">
      <w:pPr>
        <w:jc w:val="both"/>
        <w:rPr>
          <w:rFonts w:ascii="Times New Roman" w:hAnsi="Times New Roman" w:cs="Times New Roman"/>
          <w:sz w:val="24"/>
          <w:szCs w:val="24"/>
        </w:rPr>
      </w:pPr>
      <w:r w:rsidRPr="00BF2B77">
        <w:rPr>
          <w:rFonts w:ascii="Times New Roman" w:hAnsi="Times New Roman" w:cs="Times New Roman"/>
          <w:b/>
          <w:bCs/>
          <w:sz w:val="24"/>
          <w:szCs w:val="24"/>
        </w:rPr>
        <w:t>1)</w:t>
      </w:r>
      <w:r w:rsidRPr="007D7847">
        <w:rPr>
          <w:rFonts w:ascii="Times New Roman" w:hAnsi="Times New Roman" w:cs="Times New Roman"/>
          <w:sz w:val="24"/>
          <w:szCs w:val="24"/>
        </w:rPr>
        <w:t xml:space="preserve"> </w:t>
      </w:r>
      <w:r w:rsidR="00ED74B4" w:rsidRPr="002F67E6">
        <w:rPr>
          <w:rFonts w:ascii="Times New Roman" w:eastAsia="Times New Roman" w:hAnsi="Times New Roman" w:cs="Times New Roman"/>
          <w:sz w:val="24"/>
          <w:szCs w:val="24"/>
        </w:rPr>
        <w:t>paragrahvi</w:t>
      </w:r>
      <w:r w:rsidRPr="007D7847">
        <w:rPr>
          <w:rFonts w:ascii="Times New Roman" w:hAnsi="Times New Roman" w:cs="Times New Roman"/>
          <w:sz w:val="24"/>
          <w:szCs w:val="24"/>
        </w:rPr>
        <w:t xml:space="preserve"> 4</w:t>
      </w:r>
      <w:r w:rsidRPr="007D7847">
        <w:rPr>
          <w:rFonts w:ascii="Times New Roman" w:hAnsi="Times New Roman" w:cs="Times New Roman"/>
          <w:sz w:val="24"/>
          <w:szCs w:val="24"/>
          <w:vertAlign w:val="superscript"/>
        </w:rPr>
        <w:t>1</w:t>
      </w:r>
      <w:r w:rsidRPr="007D7847">
        <w:rPr>
          <w:rFonts w:ascii="Times New Roman" w:hAnsi="Times New Roman" w:cs="Times New Roman"/>
          <w:sz w:val="24"/>
          <w:szCs w:val="24"/>
        </w:rPr>
        <w:t xml:space="preserve"> lõiget 4 täiendatakse p</w:t>
      </w:r>
      <w:ins w:id="32" w:author="Kärt Voor" w:date="2024-06-26T15:13:00Z">
        <w:r w:rsidR="00DA248D">
          <w:rPr>
            <w:rFonts w:ascii="Times New Roman" w:hAnsi="Times New Roman" w:cs="Times New Roman"/>
            <w:sz w:val="24"/>
            <w:szCs w:val="24"/>
          </w:rPr>
          <w:t>ärast</w:t>
        </w:r>
      </w:ins>
      <w:del w:id="33" w:author="Kärt Voor" w:date="2024-06-26T15:13:00Z">
        <w:r w:rsidRPr="007D7847" w:rsidDel="00DA248D">
          <w:rPr>
            <w:rFonts w:ascii="Times New Roman" w:hAnsi="Times New Roman" w:cs="Times New Roman"/>
            <w:sz w:val="24"/>
            <w:szCs w:val="24"/>
          </w:rPr>
          <w:delText>eale</w:delText>
        </w:r>
      </w:del>
      <w:r w:rsidRPr="007D7847">
        <w:rPr>
          <w:rFonts w:ascii="Times New Roman" w:hAnsi="Times New Roman" w:cs="Times New Roman"/>
          <w:sz w:val="24"/>
          <w:szCs w:val="24"/>
        </w:rPr>
        <w:t xml:space="preserve"> sõna „Ravimiametis“ sõnadega „ning tasuma riigilõivu</w:t>
      </w:r>
      <w:ins w:id="34" w:author="Kärt Voor" w:date="2024-06-26T15:13:00Z">
        <w:r w:rsidR="00DA248D">
          <w:rPr>
            <w:rFonts w:ascii="Times New Roman" w:hAnsi="Times New Roman" w:cs="Times New Roman"/>
            <w:sz w:val="24"/>
            <w:szCs w:val="24"/>
          </w:rPr>
          <w:t xml:space="preserve"> riigilõivuseaduses sätestatud määras</w:t>
        </w:r>
      </w:ins>
      <w:r w:rsidRPr="007D7847">
        <w:rPr>
          <w:rFonts w:ascii="Times New Roman" w:hAnsi="Times New Roman" w:cs="Times New Roman"/>
          <w:sz w:val="24"/>
          <w:szCs w:val="24"/>
        </w:rPr>
        <w:t>“;</w:t>
      </w:r>
    </w:p>
    <w:p w14:paraId="384514F5" w14:textId="77777777" w:rsidR="007D7847" w:rsidRPr="007D7847" w:rsidRDefault="007D7847" w:rsidP="007D7847">
      <w:pPr>
        <w:jc w:val="both"/>
        <w:rPr>
          <w:rFonts w:ascii="Times New Roman" w:hAnsi="Times New Roman" w:cs="Times New Roman"/>
          <w:sz w:val="24"/>
          <w:szCs w:val="24"/>
        </w:rPr>
      </w:pPr>
    </w:p>
    <w:p w14:paraId="4D41C183" w14:textId="22614871" w:rsidR="007D7847" w:rsidRPr="007D7847" w:rsidRDefault="007D7847" w:rsidP="007D7847">
      <w:pPr>
        <w:jc w:val="both"/>
        <w:rPr>
          <w:rFonts w:ascii="Times New Roman" w:hAnsi="Times New Roman" w:cs="Times New Roman"/>
          <w:sz w:val="24"/>
          <w:szCs w:val="24"/>
        </w:rPr>
      </w:pPr>
      <w:r w:rsidRPr="00BF2B77">
        <w:rPr>
          <w:rFonts w:ascii="Times New Roman" w:hAnsi="Times New Roman" w:cs="Times New Roman"/>
          <w:b/>
          <w:bCs/>
          <w:sz w:val="24"/>
          <w:szCs w:val="24"/>
        </w:rPr>
        <w:t>2)</w:t>
      </w:r>
      <w:r w:rsidRPr="007D7847">
        <w:rPr>
          <w:rFonts w:ascii="Times New Roman" w:hAnsi="Times New Roman" w:cs="Times New Roman"/>
          <w:sz w:val="24"/>
          <w:szCs w:val="24"/>
        </w:rPr>
        <w:t xml:space="preserve">  </w:t>
      </w:r>
      <w:r w:rsidR="00ED74B4" w:rsidRPr="002F67E6">
        <w:rPr>
          <w:rFonts w:ascii="Times New Roman" w:eastAsia="Times New Roman" w:hAnsi="Times New Roman" w:cs="Times New Roman"/>
          <w:sz w:val="24"/>
          <w:szCs w:val="24"/>
        </w:rPr>
        <w:t>paragrahvi</w:t>
      </w:r>
      <w:r w:rsidR="00ED74B4" w:rsidRPr="007D7847">
        <w:rPr>
          <w:rFonts w:ascii="Times New Roman" w:hAnsi="Times New Roman" w:cs="Times New Roman"/>
          <w:sz w:val="24"/>
          <w:szCs w:val="24"/>
        </w:rPr>
        <w:t xml:space="preserve"> </w:t>
      </w:r>
      <w:r w:rsidRPr="007D7847">
        <w:rPr>
          <w:rFonts w:ascii="Times New Roman" w:hAnsi="Times New Roman" w:cs="Times New Roman"/>
          <w:sz w:val="24"/>
          <w:szCs w:val="24"/>
        </w:rPr>
        <w:t>4</w:t>
      </w:r>
      <w:r w:rsidRPr="007D7847">
        <w:rPr>
          <w:rFonts w:ascii="Times New Roman" w:hAnsi="Times New Roman" w:cs="Times New Roman"/>
          <w:sz w:val="24"/>
          <w:szCs w:val="24"/>
          <w:vertAlign w:val="superscript"/>
        </w:rPr>
        <w:t>1</w:t>
      </w:r>
      <w:r w:rsidRPr="007D7847">
        <w:rPr>
          <w:rFonts w:ascii="Times New Roman" w:hAnsi="Times New Roman" w:cs="Times New Roman"/>
          <w:sz w:val="24"/>
          <w:szCs w:val="24"/>
        </w:rPr>
        <w:t xml:space="preserve"> lõiget 4</w:t>
      </w:r>
      <w:r w:rsidRPr="007D7847">
        <w:rPr>
          <w:rFonts w:ascii="Times New Roman" w:hAnsi="Times New Roman" w:cs="Times New Roman"/>
          <w:sz w:val="24"/>
          <w:szCs w:val="24"/>
          <w:vertAlign w:val="superscript"/>
        </w:rPr>
        <w:t>1</w:t>
      </w:r>
      <w:r w:rsidRPr="007D7847">
        <w:rPr>
          <w:rFonts w:ascii="Times New Roman" w:hAnsi="Times New Roman" w:cs="Times New Roman"/>
          <w:sz w:val="24"/>
          <w:szCs w:val="24"/>
        </w:rPr>
        <w:t xml:space="preserve"> täiendatakse p</w:t>
      </w:r>
      <w:ins w:id="35" w:author="Kärt Voor" w:date="2024-06-26T15:13:00Z">
        <w:r w:rsidR="00DA248D">
          <w:rPr>
            <w:rFonts w:ascii="Times New Roman" w:hAnsi="Times New Roman" w:cs="Times New Roman"/>
            <w:sz w:val="24"/>
            <w:szCs w:val="24"/>
          </w:rPr>
          <w:t>ärast</w:t>
        </w:r>
      </w:ins>
      <w:del w:id="36" w:author="Kärt Voor" w:date="2024-06-26T15:13:00Z">
        <w:r w:rsidRPr="007D7847" w:rsidDel="00DA248D">
          <w:rPr>
            <w:rFonts w:ascii="Times New Roman" w:hAnsi="Times New Roman" w:cs="Times New Roman"/>
            <w:sz w:val="24"/>
            <w:szCs w:val="24"/>
          </w:rPr>
          <w:delText>eale</w:delText>
        </w:r>
      </w:del>
      <w:r w:rsidRPr="007D7847">
        <w:rPr>
          <w:rFonts w:ascii="Times New Roman" w:hAnsi="Times New Roman" w:cs="Times New Roman"/>
          <w:sz w:val="24"/>
          <w:szCs w:val="24"/>
        </w:rPr>
        <w:t xml:space="preserve"> sõna „omandamist“, sõnadega „ning tasuma riigilõivu</w:t>
      </w:r>
      <w:ins w:id="37" w:author="Kärt Voor" w:date="2024-06-26T15:13:00Z">
        <w:r w:rsidR="00DA248D">
          <w:rPr>
            <w:rFonts w:ascii="Times New Roman" w:hAnsi="Times New Roman" w:cs="Times New Roman"/>
            <w:sz w:val="24"/>
            <w:szCs w:val="24"/>
          </w:rPr>
          <w:t xml:space="preserve"> riigilõivuseaduses sätestatud määras</w:t>
        </w:r>
      </w:ins>
      <w:r w:rsidRPr="007D7847">
        <w:rPr>
          <w:rFonts w:ascii="Times New Roman" w:hAnsi="Times New Roman" w:cs="Times New Roman"/>
          <w:sz w:val="24"/>
          <w:szCs w:val="24"/>
        </w:rPr>
        <w:t>“.</w:t>
      </w:r>
    </w:p>
    <w:p w14:paraId="6EA99581" w14:textId="77777777" w:rsidR="007D7847" w:rsidRPr="007D7847" w:rsidRDefault="007D7847" w:rsidP="007D7847">
      <w:pPr>
        <w:jc w:val="both"/>
        <w:rPr>
          <w:rFonts w:ascii="Times New Roman" w:hAnsi="Times New Roman" w:cs="Times New Roman"/>
          <w:sz w:val="24"/>
          <w:szCs w:val="24"/>
        </w:rPr>
      </w:pPr>
    </w:p>
    <w:p w14:paraId="7AD96AAC" w14:textId="77777777" w:rsidR="007D7847" w:rsidRPr="007D7847" w:rsidRDefault="007D7847" w:rsidP="007D7847">
      <w:pPr>
        <w:jc w:val="both"/>
        <w:rPr>
          <w:rFonts w:ascii="Times New Roman" w:hAnsi="Times New Roman" w:cs="Times New Roman"/>
          <w:b/>
          <w:bCs/>
          <w:sz w:val="24"/>
          <w:szCs w:val="24"/>
        </w:rPr>
      </w:pPr>
      <w:r w:rsidRPr="007D7847">
        <w:rPr>
          <w:rFonts w:ascii="Times New Roman" w:hAnsi="Times New Roman" w:cs="Times New Roman"/>
          <w:b/>
          <w:bCs/>
          <w:sz w:val="24"/>
          <w:szCs w:val="24"/>
        </w:rPr>
        <w:t>§ 3. Seaduse jõustumine</w:t>
      </w:r>
    </w:p>
    <w:p w14:paraId="01DE4F96" w14:textId="77777777" w:rsidR="007D7847" w:rsidRPr="007D7847" w:rsidRDefault="007D7847" w:rsidP="007D7847">
      <w:pPr>
        <w:jc w:val="both"/>
        <w:rPr>
          <w:rFonts w:ascii="Times New Roman" w:hAnsi="Times New Roman" w:cs="Times New Roman"/>
          <w:sz w:val="24"/>
          <w:szCs w:val="24"/>
        </w:rPr>
      </w:pPr>
    </w:p>
    <w:p w14:paraId="24C59714" w14:textId="489FCDC9" w:rsidR="009152D5" w:rsidRPr="007D7847" w:rsidRDefault="007D7847" w:rsidP="007D7847">
      <w:pPr>
        <w:jc w:val="both"/>
        <w:rPr>
          <w:rFonts w:ascii="Times New Roman" w:hAnsi="Times New Roman" w:cs="Times New Roman"/>
          <w:sz w:val="24"/>
          <w:szCs w:val="24"/>
        </w:rPr>
      </w:pPr>
      <w:r w:rsidRPr="007D7847">
        <w:rPr>
          <w:rFonts w:ascii="Times New Roman" w:hAnsi="Times New Roman" w:cs="Times New Roman"/>
          <w:sz w:val="24"/>
          <w:szCs w:val="24"/>
        </w:rPr>
        <w:t>Käesolev seadus jõustub 2025. aasta 1. jaanuaril.</w:t>
      </w:r>
    </w:p>
    <w:p w14:paraId="4B41A139" w14:textId="77777777" w:rsidR="009152D5" w:rsidRPr="00051D27" w:rsidRDefault="009152D5" w:rsidP="003336CF">
      <w:pPr>
        <w:jc w:val="both"/>
        <w:rPr>
          <w:rFonts w:ascii="Times New Roman" w:hAnsi="Times New Roman" w:cs="Times New Roman"/>
          <w:sz w:val="24"/>
          <w:szCs w:val="24"/>
        </w:rPr>
      </w:pPr>
    </w:p>
    <w:p w14:paraId="2FD2E212" w14:textId="77777777" w:rsidR="009152D5" w:rsidRPr="00051D27" w:rsidRDefault="009152D5" w:rsidP="003336CF">
      <w:pPr>
        <w:jc w:val="both"/>
        <w:rPr>
          <w:rFonts w:ascii="Times New Roman" w:hAnsi="Times New Roman" w:cs="Times New Roman"/>
          <w:sz w:val="24"/>
          <w:szCs w:val="24"/>
        </w:rPr>
      </w:pPr>
    </w:p>
    <w:p w14:paraId="1FCB467A" w14:textId="77777777" w:rsidR="009B40B0" w:rsidRPr="00051D27" w:rsidRDefault="009B40B0" w:rsidP="003336CF">
      <w:pPr>
        <w:suppressAutoHyphens/>
        <w:ind w:hanging="11"/>
        <w:jc w:val="both"/>
        <w:rPr>
          <w:rFonts w:ascii="Times New Roman" w:eastAsia="Times New Roman" w:hAnsi="Times New Roman" w:cs="Times New Roman"/>
          <w:color w:val="000000"/>
          <w:sz w:val="24"/>
          <w:szCs w:val="24"/>
          <w:lang w:eastAsia="et-EE"/>
        </w:rPr>
      </w:pPr>
      <w:r w:rsidRPr="00051D27">
        <w:rPr>
          <w:rFonts w:ascii="Times New Roman" w:eastAsia="Times New Roman" w:hAnsi="Times New Roman" w:cs="Times New Roman"/>
          <w:color w:val="000000"/>
          <w:sz w:val="24"/>
          <w:szCs w:val="24"/>
          <w:lang w:eastAsia="et-EE"/>
        </w:rPr>
        <w:t>Lauri Hussar</w:t>
      </w:r>
    </w:p>
    <w:p w14:paraId="545B7DF3" w14:textId="77777777" w:rsidR="009B40B0" w:rsidRPr="00051D27" w:rsidRDefault="009B40B0" w:rsidP="003336CF">
      <w:pPr>
        <w:widowControl w:val="0"/>
        <w:suppressAutoHyphens/>
        <w:autoSpaceDN w:val="0"/>
        <w:jc w:val="both"/>
        <w:textAlignment w:val="baseline"/>
        <w:rPr>
          <w:rFonts w:ascii="Times New Roman" w:eastAsia="Arial Unicode MS" w:hAnsi="Times New Roman" w:cs="Times New Roman"/>
          <w:kern w:val="3"/>
          <w:sz w:val="24"/>
          <w:szCs w:val="24"/>
          <w:lang w:eastAsia="et-EE"/>
        </w:rPr>
      </w:pPr>
      <w:r w:rsidRPr="00051D27">
        <w:rPr>
          <w:rFonts w:ascii="Times New Roman" w:eastAsia="Arial Unicode MS" w:hAnsi="Times New Roman" w:cs="Times New Roman"/>
          <w:kern w:val="3"/>
          <w:sz w:val="24"/>
          <w:szCs w:val="24"/>
          <w:lang w:eastAsia="et-EE"/>
        </w:rPr>
        <w:t>Riigikogu esimees</w:t>
      </w:r>
    </w:p>
    <w:p w14:paraId="54FBC5FE" w14:textId="77777777" w:rsidR="009B40B0" w:rsidRPr="00051D27" w:rsidRDefault="009B40B0" w:rsidP="003336CF">
      <w:pPr>
        <w:widowControl w:val="0"/>
        <w:tabs>
          <w:tab w:val="left" w:pos="0"/>
        </w:tabs>
        <w:suppressAutoHyphens/>
        <w:autoSpaceDN w:val="0"/>
        <w:jc w:val="both"/>
        <w:textAlignment w:val="baseline"/>
        <w:rPr>
          <w:rFonts w:ascii="Times New Roman" w:eastAsia="Arial Unicode MS" w:hAnsi="Times New Roman" w:cs="Times New Roman"/>
          <w:kern w:val="3"/>
          <w:sz w:val="24"/>
          <w:szCs w:val="24"/>
          <w:lang w:eastAsia="et-EE"/>
        </w:rPr>
      </w:pPr>
    </w:p>
    <w:p w14:paraId="59E77EA2" w14:textId="1026D05D" w:rsidR="009B40B0" w:rsidRPr="00051D27" w:rsidRDefault="009B40B0" w:rsidP="003336CF">
      <w:pPr>
        <w:widowControl w:val="0"/>
        <w:pBdr>
          <w:bottom w:val="single" w:sz="12" w:space="11" w:color="auto"/>
        </w:pBdr>
        <w:suppressAutoHyphens/>
        <w:autoSpaceDN w:val="0"/>
        <w:jc w:val="both"/>
        <w:textAlignment w:val="baseline"/>
        <w:rPr>
          <w:rFonts w:ascii="Times New Roman" w:eastAsia="Arial Unicode MS" w:hAnsi="Times New Roman" w:cs="Times New Roman"/>
          <w:kern w:val="3"/>
          <w:sz w:val="24"/>
          <w:szCs w:val="24"/>
          <w:lang w:eastAsia="et-EE"/>
        </w:rPr>
      </w:pPr>
      <w:r w:rsidRPr="00051D27">
        <w:rPr>
          <w:rFonts w:ascii="Times New Roman" w:eastAsia="Arial Unicode MS" w:hAnsi="Times New Roman" w:cs="Times New Roman"/>
          <w:kern w:val="3"/>
          <w:sz w:val="24"/>
          <w:szCs w:val="24"/>
          <w:lang w:eastAsia="et-EE"/>
        </w:rPr>
        <w:t>Tallinn,</w:t>
      </w:r>
      <w:r w:rsidR="3BD14873" w:rsidRPr="00051D27">
        <w:rPr>
          <w:rFonts w:ascii="Times New Roman" w:eastAsia="Arial Unicode MS" w:hAnsi="Times New Roman" w:cs="Times New Roman"/>
          <w:kern w:val="3"/>
          <w:sz w:val="24"/>
          <w:szCs w:val="24"/>
          <w:lang w:eastAsia="et-EE"/>
        </w:rPr>
        <w:t xml:space="preserve"> </w:t>
      </w:r>
      <w:r w:rsidRPr="00051D27">
        <w:rPr>
          <w:rFonts w:ascii="Times New Roman" w:eastAsia="Arial Unicode MS" w:hAnsi="Times New Roman" w:cs="Times New Roman"/>
          <w:kern w:val="3"/>
          <w:sz w:val="24"/>
          <w:szCs w:val="24"/>
          <w:lang w:eastAsia="et-EE"/>
        </w:rPr>
        <w:tab/>
      </w:r>
      <w:r w:rsidRPr="00051D27">
        <w:rPr>
          <w:rFonts w:ascii="Times New Roman" w:eastAsia="Arial Unicode MS" w:hAnsi="Times New Roman" w:cs="Times New Roman"/>
          <w:kern w:val="3"/>
          <w:sz w:val="24"/>
          <w:szCs w:val="24"/>
          <w:lang w:eastAsia="et-EE"/>
        </w:rPr>
        <w:tab/>
        <w:t>202</w:t>
      </w:r>
      <w:r w:rsidR="004668D7" w:rsidRPr="00051D27">
        <w:rPr>
          <w:rFonts w:ascii="Times New Roman" w:eastAsia="Arial Unicode MS" w:hAnsi="Times New Roman" w:cs="Times New Roman"/>
          <w:kern w:val="3"/>
          <w:sz w:val="24"/>
          <w:szCs w:val="24"/>
          <w:lang w:eastAsia="et-EE"/>
        </w:rPr>
        <w:t>4</w:t>
      </w:r>
    </w:p>
    <w:p w14:paraId="20F1F322" w14:textId="518E93CA" w:rsidR="009B40B0" w:rsidRPr="00051D27" w:rsidRDefault="009B40B0" w:rsidP="003336CF">
      <w:pPr>
        <w:widowControl w:val="0"/>
        <w:suppressAutoHyphens/>
        <w:autoSpaceDN w:val="0"/>
        <w:jc w:val="both"/>
        <w:textAlignment w:val="baseline"/>
        <w:rPr>
          <w:rFonts w:ascii="Times New Roman" w:eastAsia="Arial Unicode MS" w:hAnsi="Times New Roman" w:cs="Times New Roman"/>
          <w:kern w:val="3"/>
          <w:sz w:val="24"/>
          <w:szCs w:val="24"/>
          <w:lang w:eastAsia="et-EE"/>
        </w:rPr>
      </w:pPr>
      <w:r w:rsidRPr="00051D27">
        <w:rPr>
          <w:rFonts w:ascii="Times New Roman" w:eastAsia="Arial Unicode MS" w:hAnsi="Times New Roman" w:cs="Times New Roman"/>
          <w:kern w:val="3"/>
          <w:sz w:val="24"/>
          <w:szCs w:val="24"/>
          <w:lang w:eastAsia="et-EE"/>
        </w:rPr>
        <w:t xml:space="preserve">Algatab Vabariigi Valitsus </w:t>
      </w:r>
      <w:r w:rsidR="00426E5B" w:rsidRPr="00051D27">
        <w:rPr>
          <w:rFonts w:ascii="Times New Roman" w:eastAsia="Arial Unicode MS" w:hAnsi="Times New Roman" w:cs="Times New Roman"/>
          <w:kern w:val="3"/>
          <w:sz w:val="24"/>
          <w:szCs w:val="24"/>
          <w:lang w:eastAsia="et-EE"/>
        </w:rPr>
        <w:t xml:space="preserve">     </w:t>
      </w:r>
      <w:r w:rsidRPr="00051D27">
        <w:rPr>
          <w:rFonts w:ascii="Times New Roman" w:eastAsia="Arial Unicode MS" w:hAnsi="Times New Roman" w:cs="Times New Roman"/>
          <w:kern w:val="3"/>
          <w:sz w:val="24"/>
          <w:szCs w:val="24"/>
          <w:lang w:eastAsia="et-EE"/>
        </w:rPr>
        <w:t>202</w:t>
      </w:r>
      <w:r w:rsidR="004668D7" w:rsidRPr="00051D27">
        <w:rPr>
          <w:rFonts w:ascii="Times New Roman" w:eastAsia="Arial Unicode MS" w:hAnsi="Times New Roman" w:cs="Times New Roman"/>
          <w:kern w:val="3"/>
          <w:sz w:val="24"/>
          <w:szCs w:val="24"/>
          <w:lang w:eastAsia="et-EE"/>
        </w:rPr>
        <w:t>4</w:t>
      </w:r>
      <w:r w:rsidRPr="00051D27">
        <w:rPr>
          <w:rFonts w:ascii="Times New Roman" w:eastAsia="Arial Unicode MS" w:hAnsi="Times New Roman" w:cs="Times New Roman"/>
          <w:kern w:val="3"/>
          <w:sz w:val="24"/>
          <w:szCs w:val="24"/>
          <w:lang w:eastAsia="et-EE"/>
        </w:rPr>
        <w:t xml:space="preserve">. a nr </w:t>
      </w:r>
    </w:p>
    <w:p w14:paraId="7D091080" w14:textId="77777777" w:rsidR="009B40B0" w:rsidRPr="00051D27" w:rsidRDefault="009B40B0" w:rsidP="003336CF">
      <w:pPr>
        <w:widowControl w:val="0"/>
        <w:suppressAutoHyphens/>
        <w:autoSpaceDN w:val="0"/>
        <w:jc w:val="both"/>
        <w:textAlignment w:val="baseline"/>
        <w:rPr>
          <w:rFonts w:ascii="Times New Roman" w:eastAsia="Arial Unicode MS" w:hAnsi="Times New Roman" w:cs="Times New Roman"/>
          <w:kern w:val="3"/>
          <w:sz w:val="24"/>
          <w:szCs w:val="24"/>
          <w:lang w:eastAsia="et-EE"/>
        </w:rPr>
      </w:pPr>
    </w:p>
    <w:p w14:paraId="5FCB04B2" w14:textId="77777777" w:rsidR="009B40B0" w:rsidRPr="00051D27" w:rsidRDefault="009B40B0" w:rsidP="003336CF">
      <w:pPr>
        <w:widowControl w:val="0"/>
        <w:suppressAutoHyphens/>
        <w:autoSpaceDN w:val="0"/>
        <w:jc w:val="both"/>
        <w:textAlignment w:val="baseline"/>
        <w:rPr>
          <w:rFonts w:ascii="Times New Roman" w:eastAsia="Arial Unicode MS" w:hAnsi="Times New Roman" w:cs="Times New Roman"/>
          <w:kern w:val="3"/>
          <w:sz w:val="24"/>
          <w:szCs w:val="24"/>
          <w:lang w:eastAsia="et-EE"/>
        </w:rPr>
      </w:pPr>
      <w:r w:rsidRPr="00051D27">
        <w:rPr>
          <w:rFonts w:ascii="Times New Roman" w:eastAsia="Arial Unicode MS" w:hAnsi="Times New Roman" w:cs="Times New Roman"/>
          <w:kern w:val="3"/>
          <w:sz w:val="24"/>
          <w:szCs w:val="24"/>
          <w:lang w:eastAsia="et-EE"/>
        </w:rPr>
        <w:t>Vabariigi Valitsuse nimel</w:t>
      </w:r>
    </w:p>
    <w:p w14:paraId="0A8006CB" w14:textId="77777777" w:rsidR="009B40B0" w:rsidRPr="00051D27" w:rsidRDefault="009B40B0" w:rsidP="003336CF">
      <w:pPr>
        <w:widowControl w:val="0"/>
        <w:suppressAutoHyphens/>
        <w:autoSpaceDN w:val="0"/>
        <w:jc w:val="both"/>
        <w:textAlignment w:val="baseline"/>
        <w:rPr>
          <w:rFonts w:ascii="Times New Roman" w:eastAsia="Arial Unicode MS" w:hAnsi="Times New Roman" w:cs="Times New Roman"/>
          <w:kern w:val="3"/>
          <w:sz w:val="24"/>
          <w:szCs w:val="24"/>
          <w:lang w:eastAsia="et-EE"/>
        </w:rPr>
      </w:pPr>
    </w:p>
    <w:p w14:paraId="6C916353" w14:textId="77777777" w:rsidR="009B40B0" w:rsidRPr="00051D27" w:rsidRDefault="009B40B0" w:rsidP="003336CF">
      <w:pPr>
        <w:widowControl w:val="0"/>
        <w:suppressAutoHyphens/>
        <w:autoSpaceDN w:val="0"/>
        <w:jc w:val="both"/>
        <w:textAlignment w:val="baseline"/>
        <w:rPr>
          <w:rFonts w:ascii="Times New Roman" w:eastAsia="Arial Unicode MS" w:hAnsi="Times New Roman" w:cs="Times New Roman"/>
          <w:kern w:val="3"/>
          <w:sz w:val="24"/>
          <w:szCs w:val="24"/>
          <w:lang w:eastAsia="et-EE"/>
        </w:rPr>
      </w:pPr>
      <w:r w:rsidRPr="00051D27">
        <w:rPr>
          <w:rFonts w:ascii="Times New Roman" w:eastAsia="Arial Unicode MS" w:hAnsi="Times New Roman" w:cs="Times New Roman"/>
          <w:kern w:val="3"/>
          <w:sz w:val="24"/>
          <w:szCs w:val="24"/>
          <w:lang w:eastAsia="et-EE"/>
        </w:rPr>
        <w:t>(allkirjastatud digitaalselt)</w:t>
      </w:r>
    </w:p>
    <w:p w14:paraId="323BD63B" w14:textId="77777777" w:rsidR="00BF678C" w:rsidRPr="00051D27" w:rsidRDefault="00BF678C" w:rsidP="003336CF">
      <w:pPr>
        <w:rPr>
          <w:rFonts w:ascii="Times New Roman" w:hAnsi="Times New Roman" w:cs="Times New Roman"/>
          <w:b/>
          <w:bCs/>
          <w:sz w:val="24"/>
          <w:szCs w:val="24"/>
          <w:u w:val="single"/>
        </w:rPr>
      </w:pPr>
    </w:p>
    <w:sectPr w:rsidR="00BF678C" w:rsidRPr="00051D27" w:rsidSect="00B35634">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6-21T14:23:00Z" w:initials="KK">
    <w:p w14:paraId="658778F2" w14:textId="77777777" w:rsidR="0043238A" w:rsidRDefault="0043238A">
      <w:pPr>
        <w:pStyle w:val="Kommentaaritekst"/>
      </w:pPr>
      <w:r>
        <w:rPr>
          <w:rStyle w:val="Kommentaariviide"/>
        </w:rPr>
        <w:annotationRef/>
      </w:r>
      <w:r>
        <w:t xml:space="preserve">Kui on kaks või kolm muudetavat seadust, millest ükski ei kanna põhieesmärki, vaid need on n-ö sama tähtsad, siis need esitatakse tähestiku järjekorras. </w:t>
      </w:r>
    </w:p>
    <w:p w14:paraId="1937C7F7" w14:textId="77777777" w:rsidR="0043238A" w:rsidRDefault="0043238A">
      <w:pPr>
        <w:pStyle w:val="Kommentaaritekst"/>
      </w:pPr>
      <w:r>
        <w:t xml:space="preserve">Kui üks on tähtsam ja kannab põhieesmärki, siis kasutatakse konstruktsiooni "Esimese seaduse muutmise ja sellest tulenevalt teise (teiste)seaduste muutmise seadus" - siin kordub sõna "muutmise". Vt näiteid HÕNTE käsiraamatu § 35 kommentaarides. </w:t>
      </w:r>
    </w:p>
    <w:p w14:paraId="0BFEFF5D" w14:textId="77777777" w:rsidR="0043238A" w:rsidRDefault="0043238A">
      <w:pPr>
        <w:pStyle w:val="Kommentaaritekst"/>
      </w:pPr>
    </w:p>
    <w:p w14:paraId="679DF787" w14:textId="77777777" w:rsidR="0043238A" w:rsidRDefault="0043238A" w:rsidP="00CF1BF3">
      <w:pPr>
        <w:pStyle w:val="Kommentaaritekst"/>
      </w:pPr>
      <w:r>
        <w:t xml:space="preserve">Vastavalt tuleb muuta ka eelnõu paragrahvide järjekorda (muudetavate seaduste pealkirjade tähestiku järjekorras). </w:t>
      </w:r>
    </w:p>
  </w:comment>
  <w:comment w:id="7" w:author="Katariina Kärsten" w:date="2024-06-21T14:23:00Z" w:initials="KK">
    <w:p w14:paraId="1DE32198" w14:textId="77777777" w:rsidR="0043238A" w:rsidRDefault="0043238A" w:rsidP="00E819F6">
      <w:pPr>
        <w:pStyle w:val="Kommentaaritekst"/>
      </w:pPr>
      <w:r>
        <w:rPr>
          <w:rStyle w:val="Kommentaariviide"/>
        </w:rPr>
        <w:annotationRef/>
      </w:r>
      <w:r>
        <w:t xml:space="preserve">See läheb teiseks paragrahviks. </w:t>
      </w:r>
    </w:p>
  </w:comment>
  <w:comment w:id="8" w:author="Kärt Voor" w:date="2024-06-26T14:50:00Z" w:initials="KV">
    <w:p w14:paraId="1F3DA426" w14:textId="77777777" w:rsidR="00CF0088" w:rsidRDefault="00CF0088" w:rsidP="002539DC">
      <w:pPr>
        <w:pStyle w:val="Kommentaaritekst"/>
      </w:pPr>
      <w:r>
        <w:rPr>
          <w:rStyle w:val="Kommentaariviide"/>
        </w:rPr>
        <w:annotationRef/>
      </w:r>
      <w:r>
        <w:t>See norm reguleerib veterinaarapteegi tegevusloaga seonduvat. Veterinaarapteek on nimetatud ka RLS § 279 pealkirjas. Kui see norm enam veterinaarapteegiga seonduvat ei reguleeri, tuleb ka pealkirja muuta. Palume ka RLS § 279 pealkirja muudatus ette näha.</w:t>
      </w:r>
    </w:p>
  </w:comment>
  <w:comment w:id="9" w:author="Kärt Voor" w:date="2024-06-26T14:54:00Z" w:initials="KV">
    <w:p w14:paraId="6EB72443" w14:textId="77777777" w:rsidR="00490444" w:rsidRDefault="004268BA" w:rsidP="008C55B6">
      <w:pPr>
        <w:pStyle w:val="Kommentaaritekst"/>
      </w:pPr>
      <w:r>
        <w:rPr>
          <w:rStyle w:val="Kommentaariviide"/>
        </w:rPr>
        <w:annotationRef/>
      </w:r>
      <w:r w:rsidR="00490444">
        <w:t>Kuivõrd nüüd reguleerib RLS § 281 lisaks üldapteegile ka veterinaarapteeki, siis tuleb "veterinaarapteegiga" täiendada ka normi pealkirja. Palume see täiendus EN-s ette näha.</w:t>
      </w:r>
    </w:p>
  </w:comment>
  <w:comment w:id="10" w:author="Kärt Voor" w:date="2024-06-26T14:56:00Z" w:initials="KV">
    <w:p w14:paraId="19C9FE8A" w14:textId="5788DDC4" w:rsidR="004268BA" w:rsidRDefault="004268BA" w:rsidP="00927E74">
      <w:pPr>
        <w:pStyle w:val="Kommentaaritekst"/>
      </w:pPr>
      <w:r>
        <w:rPr>
          <w:rStyle w:val="Kommentaariviide"/>
        </w:rPr>
        <w:annotationRef/>
      </w:r>
      <w:r>
        <w:t>Kuivõrd täiendatakse järjestikuste normidega, mis jõustuvad ühel ajal, siis palume esitada need ühes muutmisvormelis. Sellest tulenevalt tuleb parandada ka SK 3. osas esitatud numeratsiooni.</w:t>
      </w:r>
    </w:p>
  </w:comment>
  <w:comment w:id="20" w:author="Kärt Voor" w:date="2024-06-26T15:05:00Z" w:initials="KV">
    <w:p w14:paraId="57E08CBC" w14:textId="77777777" w:rsidR="00490444" w:rsidRDefault="00A71371" w:rsidP="005975FE">
      <w:pPr>
        <w:pStyle w:val="Kommentaaritekst"/>
      </w:pPr>
      <w:r>
        <w:rPr>
          <w:rStyle w:val="Kommentaariviide"/>
        </w:rPr>
        <w:annotationRef/>
      </w:r>
      <w:r w:rsidR="00490444">
        <w:t>Kuivõrd § 282 pealkirjas on lisaks tegevusloale ka uuendamise taotluse läbivaatamine, siis jaotise analoogse sõnastamise tõttu ettepanek pealkirja täiendada.</w:t>
      </w:r>
    </w:p>
  </w:comment>
  <w:comment w:id="23" w:author="Kärt Voor" w:date="2024-06-26T15:00:00Z" w:initials="KV">
    <w:p w14:paraId="714F76ED" w14:textId="6EE33565" w:rsidR="0031102C" w:rsidRDefault="0031102C" w:rsidP="0083313F">
      <w:pPr>
        <w:pStyle w:val="Kommentaaritekst"/>
      </w:pPr>
      <w:r>
        <w:rPr>
          <w:rStyle w:val="Kommentaariviide"/>
        </w:rPr>
        <w:annotationRef/>
      </w:r>
      <w:r>
        <w:t>Vt palun NT käsiraamatu § 34 komm 18.</w:t>
      </w:r>
    </w:p>
  </w:comment>
  <w:comment w:id="28" w:author="Kärt Voor" w:date="2024-06-26T15:03:00Z" w:initials="KV">
    <w:p w14:paraId="0445A038" w14:textId="77777777" w:rsidR="00A71371" w:rsidRDefault="00A71371" w:rsidP="00546460">
      <w:pPr>
        <w:pStyle w:val="Kommentaaritekst"/>
      </w:pPr>
      <w:r>
        <w:rPr>
          <w:rStyle w:val="Kommentaariviide"/>
        </w:rPr>
        <w:annotationRef/>
      </w:r>
      <w:r>
        <w:t>Kuivõrd ka need kaks teenust peavad ka normi pealkirjast nähtuma, siis palume EN-s ette näha ka RLS § 286 pealkirja muutmine.</w:t>
      </w:r>
    </w:p>
  </w:comment>
  <w:comment w:id="30" w:author="Kärt Voor" w:date="2024-06-26T15:07:00Z" w:initials="KV">
    <w:p w14:paraId="12AE9305" w14:textId="77777777" w:rsidR="00A71371" w:rsidRDefault="00A71371" w:rsidP="00BC0DCD">
      <w:pPr>
        <w:pStyle w:val="Kommentaaritekst"/>
      </w:pPr>
      <w:r>
        <w:rPr>
          <w:rStyle w:val="Kommentaariviide"/>
        </w:rPr>
        <w:annotationRef/>
      </w:r>
      <w:r>
        <w:t>Kõiki neid norme täiendatakse nüüd ka tegevusloa muutmise taotluse läbivaatamise eest tasutava riigilõivuga. Palume ka normide pealkirju muuta, et neist nähtuks, et lisaks tegevusloa taotlusele reguleeritakse ka muutmise taotlusega seotud riigilõivu.</w:t>
      </w:r>
    </w:p>
  </w:comment>
  <w:comment w:id="31" w:author="Katariina Kärsten" w:date="2024-06-21T21:32:00Z" w:initials="KK">
    <w:p w14:paraId="1299E607" w14:textId="3BB7783A" w:rsidR="006D4D0B" w:rsidRDefault="006D4D0B" w:rsidP="003C116D">
      <w:pPr>
        <w:pStyle w:val="Kommentaaritekst"/>
      </w:pPr>
      <w:r>
        <w:rPr>
          <w:rStyle w:val="Kommentaariviide"/>
        </w:rPr>
        <w:annotationRef/>
      </w:r>
      <w:r>
        <w:t xml:space="preserve">See peab minema esimeseks paragrahviks.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DF787" w15:done="0"/>
  <w15:commentEx w15:paraId="1DE32198" w15:done="0"/>
  <w15:commentEx w15:paraId="1F3DA426" w15:done="0"/>
  <w15:commentEx w15:paraId="6EB72443" w15:done="0"/>
  <w15:commentEx w15:paraId="19C9FE8A" w15:done="0"/>
  <w15:commentEx w15:paraId="57E08CBC" w15:done="0"/>
  <w15:commentEx w15:paraId="714F76ED" w15:done="0"/>
  <w15:commentEx w15:paraId="0445A038" w15:done="0"/>
  <w15:commentEx w15:paraId="12AE9305" w15:done="0"/>
  <w15:commentEx w15:paraId="1299E6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00B61" w16cex:dateUtc="2024-06-21T11:23:00Z"/>
  <w16cex:commentExtensible w16cex:durableId="2A200B6D" w16cex:dateUtc="2024-06-21T11:23:00Z"/>
  <w16cex:commentExtensible w16cex:durableId="2A26A920" w16cex:dateUtc="2024-06-26T11:50:00Z"/>
  <w16cex:commentExtensible w16cex:durableId="2A26AA1E" w16cex:dateUtc="2024-06-26T11:54:00Z"/>
  <w16cex:commentExtensible w16cex:durableId="2A26AA9B" w16cex:dateUtc="2024-06-26T11:56:00Z"/>
  <w16cex:commentExtensible w16cex:durableId="2A26ACAE" w16cex:dateUtc="2024-06-26T12:05:00Z"/>
  <w16cex:commentExtensible w16cex:durableId="2A26AB83" w16cex:dateUtc="2024-06-26T12:00:00Z"/>
  <w16cex:commentExtensible w16cex:durableId="2A26AC4F" w16cex:dateUtc="2024-06-26T12:03:00Z"/>
  <w16cex:commentExtensible w16cex:durableId="2A26AD27" w16cex:dateUtc="2024-06-26T12:07:00Z"/>
  <w16cex:commentExtensible w16cex:durableId="2A207009" w16cex:dateUtc="2024-06-21T1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DF787" w16cid:durableId="2A200B61"/>
  <w16cid:commentId w16cid:paraId="1DE32198" w16cid:durableId="2A200B6D"/>
  <w16cid:commentId w16cid:paraId="1F3DA426" w16cid:durableId="2A26A920"/>
  <w16cid:commentId w16cid:paraId="6EB72443" w16cid:durableId="2A26AA1E"/>
  <w16cid:commentId w16cid:paraId="19C9FE8A" w16cid:durableId="2A26AA9B"/>
  <w16cid:commentId w16cid:paraId="57E08CBC" w16cid:durableId="2A26ACAE"/>
  <w16cid:commentId w16cid:paraId="714F76ED" w16cid:durableId="2A26AB83"/>
  <w16cid:commentId w16cid:paraId="0445A038" w16cid:durableId="2A26AC4F"/>
  <w16cid:commentId w16cid:paraId="12AE9305" w16cid:durableId="2A26AD27"/>
  <w16cid:commentId w16cid:paraId="1299E607" w16cid:durableId="2A2070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2A93E" w14:textId="77777777" w:rsidR="00261D84" w:rsidRDefault="00261D84" w:rsidP="004668D7">
      <w:r>
        <w:separator/>
      </w:r>
    </w:p>
  </w:endnote>
  <w:endnote w:type="continuationSeparator" w:id="0">
    <w:p w14:paraId="503318AD" w14:textId="77777777" w:rsidR="00261D84" w:rsidRDefault="00261D84" w:rsidP="004668D7">
      <w:r>
        <w:continuationSeparator/>
      </w:r>
    </w:p>
  </w:endnote>
  <w:endnote w:type="continuationNotice" w:id="1">
    <w:p w14:paraId="523D7A32" w14:textId="77777777" w:rsidR="00261D84" w:rsidRDefault="00261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213024"/>
      <w:docPartObj>
        <w:docPartGallery w:val="Page Numbers (Bottom of Page)"/>
        <w:docPartUnique/>
      </w:docPartObj>
    </w:sdtPr>
    <w:sdtEndPr/>
    <w:sdtContent>
      <w:p w14:paraId="13446718" w14:textId="3ADDA541" w:rsidR="004668D7" w:rsidRDefault="004668D7">
        <w:pPr>
          <w:pStyle w:val="Jalus"/>
          <w:jc w:val="center"/>
        </w:pPr>
        <w:r>
          <w:fldChar w:fldCharType="begin"/>
        </w:r>
        <w:r>
          <w:instrText>PAGE   \* MERGEFORMAT</w:instrText>
        </w:r>
        <w:r>
          <w:fldChar w:fldCharType="separate"/>
        </w:r>
        <w:r>
          <w:t>2</w:t>
        </w:r>
        <w:r>
          <w:fldChar w:fldCharType="end"/>
        </w:r>
      </w:p>
    </w:sdtContent>
  </w:sdt>
  <w:p w14:paraId="4D88C38F" w14:textId="77777777" w:rsidR="004668D7" w:rsidRDefault="004668D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9DB7B" w14:textId="77777777" w:rsidR="00261D84" w:rsidRDefault="00261D84" w:rsidP="004668D7">
      <w:r>
        <w:separator/>
      </w:r>
    </w:p>
  </w:footnote>
  <w:footnote w:type="continuationSeparator" w:id="0">
    <w:p w14:paraId="68C5A644" w14:textId="77777777" w:rsidR="00261D84" w:rsidRDefault="00261D84" w:rsidP="004668D7">
      <w:r>
        <w:continuationSeparator/>
      </w:r>
    </w:p>
  </w:footnote>
  <w:footnote w:type="continuationNotice" w:id="1">
    <w:p w14:paraId="6A3D55B0" w14:textId="77777777" w:rsidR="00261D84" w:rsidRDefault="00261D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66195"/>
    <w:multiLevelType w:val="hybridMultilevel"/>
    <w:tmpl w:val="DEC6DAB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7BF065F"/>
    <w:multiLevelType w:val="hybridMultilevel"/>
    <w:tmpl w:val="77FA2E3A"/>
    <w:lvl w:ilvl="0" w:tplc="FFFFFFFF">
      <w:start w:val="1"/>
      <w:numFmt w:val="decimal"/>
      <w:lvlText w:val="%1)"/>
      <w:lvlJc w:val="left"/>
      <w:pPr>
        <w:ind w:left="360" w:hanging="360"/>
      </w:pPr>
      <w:rPr>
        <w:b/>
        <w:bCs/>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58811E2A"/>
    <w:multiLevelType w:val="hybridMultilevel"/>
    <w:tmpl w:val="DCF65B96"/>
    <w:lvl w:ilvl="0" w:tplc="061A6262">
      <w:start w:val="5"/>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724624BF"/>
    <w:multiLevelType w:val="hybridMultilevel"/>
    <w:tmpl w:val="2B886E2A"/>
    <w:lvl w:ilvl="0" w:tplc="510001A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98329573">
    <w:abstractNumId w:val="2"/>
  </w:num>
  <w:num w:numId="2" w16cid:durableId="1548757937">
    <w:abstractNumId w:val="1"/>
  </w:num>
  <w:num w:numId="3" w16cid:durableId="228925108">
    <w:abstractNumId w:val="3"/>
  </w:num>
  <w:num w:numId="4" w16cid:durableId="6041891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94C"/>
    <w:rsid w:val="000024F1"/>
    <w:rsid w:val="00006B21"/>
    <w:rsid w:val="000106EF"/>
    <w:rsid w:val="00010850"/>
    <w:rsid w:val="000128E6"/>
    <w:rsid w:val="00015EF1"/>
    <w:rsid w:val="00031A5F"/>
    <w:rsid w:val="000357C7"/>
    <w:rsid w:val="00035DDD"/>
    <w:rsid w:val="00036127"/>
    <w:rsid w:val="00036A0B"/>
    <w:rsid w:val="00037019"/>
    <w:rsid w:val="00040A4D"/>
    <w:rsid w:val="00051D27"/>
    <w:rsid w:val="000533C4"/>
    <w:rsid w:val="0005386B"/>
    <w:rsid w:val="0005441C"/>
    <w:rsid w:val="000620C3"/>
    <w:rsid w:val="00062C79"/>
    <w:rsid w:val="00072A4D"/>
    <w:rsid w:val="0007386C"/>
    <w:rsid w:val="000747D4"/>
    <w:rsid w:val="00074DBC"/>
    <w:rsid w:val="00074FE4"/>
    <w:rsid w:val="00077412"/>
    <w:rsid w:val="00092FCF"/>
    <w:rsid w:val="0009718B"/>
    <w:rsid w:val="000A2200"/>
    <w:rsid w:val="000A5D12"/>
    <w:rsid w:val="000A5DDC"/>
    <w:rsid w:val="000A7ECE"/>
    <w:rsid w:val="000B030A"/>
    <w:rsid w:val="000B2B64"/>
    <w:rsid w:val="000C4359"/>
    <w:rsid w:val="000C6C52"/>
    <w:rsid w:val="000C6FE0"/>
    <w:rsid w:val="000D778E"/>
    <w:rsid w:val="000E1D2E"/>
    <w:rsid w:val="000E24EE"/>
    <w:rsid w:val="000E3F72"/>
    <w:rsid w:val="000E778D"/>
    <w:rsid w:val="000F1093"/>
    <w:rsid w:val="000F4C75"/>
    <w:rsid w:val="000F61D9"/>
    <w:rsid w:val="00101C9B"/>
    <w:rsid w:val="00101EDB"/>
    <w:rsid w:val="001021C4"/>
    <w:rsid w:val="00104B81"/>
    <w:rsid w:val="00107D7E"/>
    <w:rsid w:val="001115E8"/>
    <w:rsid w:val="00111F80"/>
    <w:rsid w:val="0011240E"/>
    <w:rsid w:val="0011427E"/>
    <w:rsid w:val="00117C7E"/>
    <w:rsid w:val="001226F6"/>
    <w:rsid w:val="00124A0F"/>
    <w:rsid w:val="00133371"/>
    <w:rsid w:val="001346A9"/>
    <w:rsid w:val="00137D1B"/>
    <w:rsid w:val="00141870"/>
    <w:rsid w:val="0014212E"/>
    <w:rsid w:val="00142ECD"/>
    <w:rsid w:val="001466A6"/>
    <w:rsid w:val="00147A20"/>
    <w:rsid w:val="00151367"/>
    <w:rsid w:val="001520F4"/>
    <w:rsid w:val="00162D0E"/>
    <w:rsid w:val="00164131"/>
    <w:rsid w:val="001667A1"/>
    <w:rsid w:val="00166BDB"/>
    <w:rsid w:val="001704AE"/>
    <w:rsid w:val="0017081F"/>
    <w:rsid w:val="00174489"/>
    <w:rsid w:val="00175790"/>
    <w:rsid w:val="00180EB2"/>
    <w:rsid w:val="00180F42"/>
    <w:rsid w:val="00184320"/>
    <w:rsid w:val="00184D84"/>
    <w:rsid w:val="00187434"/>
    <w:rsid w:val="00187A88"/>
    <w:rsid w:val="0019423F"/>
    <w:rsid w:val="001A49DB"/>
    <w:rsid w:val="001A7C15"/>
    <w:rsid w:val="001B2D07"/>
    <w:rsid w:val="001B2DEB"/>
    <w:rsid w:val="001B33CD"/>
    <w:rsid w:val="001B356B"/>
    <w:rsid w:val="001B4890"/>
    <w:rsid w:val="001B4C3C"/>
    <w:rsid w:val="001C3570"/>
    <w:rsid w:val="001D0243"/>
    <w:rsid w:val="001D09FF"/>
    <w:rsid w:val="001D3A27"/>
    <w:rsid w:val="001D3B99"/>
    <w:rsid w:val="001D3DBD"/>
    <w:rsid w:val="001D607A"/>
    <w:rsid w:val="001D63A6"/>
    <w:rsid w:val="001D7299"/>
    <w:rsid w:val="001F749C"/>
    <w:rsid w:val="0020356F"/>
    <w:rsid w:val="00203FCF"/>
    <w:rsid w:val="00206595"/>
    <w:rsid w:val="00206A43"/>
    <w:rsid w:val="00207E53"/>
    <w:rsid w:val="00211BA7"/>
    <w:rsid w:val="00212B38"/>
    <w:rsid w:val="00215958"/>
    <w:rsid w:val="00217A1C"/>
    <w:rsid w:val="00217D92"/>
    <w:rsid w:val="00225B78"/>
    <w:rsid w:val="00234153"/>
    <w:rsid w:val="00236A8F"/>
    <w:rsid w:val="00241F37"/>
    <w:rsid w:val="002425AA"/>
    <w:rsid w:val="00246643"/>
    <w:rsid w:val="0025078A"/>
    <w:rsid w:val="00261D84"/>
    <w:rsid w:val="00262A8B"/>
    <w:rsid w:val="00267F1F"/>
    <w:rsid w:val="00272767"/>
    <w:rsid w:val="00274ECE"/>
    <w:rsid w:val="002811C3"/>
    <w:rsid w:val="0028262F"/>
    <w:rsid w:val="00286EF7"/>
    <w:rsid w:val="00295C6C"/>
    <w:rsid w:val="002970DB"/>
    <w:rsid w:val="002A108C"/>
    <w:rsid w:val="002A2E13"/>
    <w:rsid w:val="002A36CE"/>
    <w:rsid w:val="002A4294"/>
    <w:rsid w:val="002A49EE"/>
    <w:rsid w:val="002A4F37"/>
    <w:rsid w:val="002A544A"/>
    <w:rsid w:val="002A57D1"/>
    <w:rsid w:val="002A5D42"/>
    <w:rsid w:val="002B3489"/>
    <w:rsid w:val="002C1115"/>
    <w:rsid w:val="002C2A69"/>
    <w:rsid w:val="002F0D17"/>
    <w:rsid w:val="002F0F67"/>
    <w:rsid w:val="002F67E6"/>
    <w:rsid w:val="002F71D7"/>
    <w:rsid w:val="002F7E0B"/>
    <w:rsid w:val="0030265E"/>
    <w:rsid w:val="00302A36"/>
    <w:rsid w:val="00303CAC"/>
    <w:rsid w:val="00304015"/>
    <w:rsid w:val="00306163"/>
    <w:rsid w:val="00306F6C"/>
    <w:rsid w:val="0031102C"/>
    <w:rsid w:val="00314FF6"/>
    <w:rsid w:val="0031622E"/>
    <w:rsid w:val="0032207E"/>
    <w:rsid w:val="0032398A"/>
    <w:rsid w:val="003255EA"/>
    <w:rsid w:val="0033138B"/>
    <w:rsid w:val="00332E9F"/>
    <w:rsid w:val="003336CF"/>
    <w:rsid w:val="00334530"/>
    <w:rsid w:val="00334941"/>
    <w:rsid w:val="0033567F"/>
    <w:rsid w:val="00347EEC"/>
    <w:rsid w:val="003510DD"/>
    <w:rsid w:val="00360A08"/>
    <w:rsid w:val="003613BE"/>
    <w:rsid w:val="00361C97"/>
    <w:rsid w:val="00362F9F"/>
    <w:rsid w:val="0036396B"/>
    <w:rsid w:val="00367C07"/>
    <w:rsid w:val="003705C8"/>
    <w:rsid w:val="003729AC"/>
    <w:rsid w:val="003741F3"/>
    <w:rsid w:val="0037424F"/>
    <w:rsid w:val="003747CE"/>
    <w:rsid w:val="00375F88"/>
    <w:rsid w:val="0038051C"/>
    <w:rsid w:val="003857CF"/>
    <w:rsid w:val="00393F80"/>
    <w:rsid w:val="00397B73"/>
    <w:rsid w:val="003A2CFC"/>
    <w:rsid w:val="003A4947"/>
    <w:rsid w:val="003A53BC"/>
    <w:rsid w:val="003A63AE"/>
    <w:rsid w:val="003A64AD"/>
    <w:rsid w:val="003A742A"/>
    <w:rsid w:val="003C19C2"/>
    <w:rsid w:val="003C4C59"/>
    <w:rsid w:val="003D01D7"/>
    <w:rsid w:val="003D1EA2"/>
    <w:rsid w:val="003D3483"/>
    <w:rsid w:val="003D4E34"/>
    <w:rsid w:val="003D7184"/>
    <w:rsid w:val="003E10F8"/>
    <w:rsid w:val="003E2F74"/>
    <w:rsid w:val="003E5875"/>
    <w:rsid w:val="003F0A9A"/>
    <w:rsid w:val="003F353E"/>
    <w:rsid w:val="00400E2F"/>
    <w:rsid w:val="00401B57"/>
    <w:rsid w:val="004031F2"/>
    <w:rsid w:val="00407D7C"/>
    <w:rsid w:val="004107DE"/>
    <w:rsid w:val="0041204B"/>
    <w:rsid w:val="00413227"/>
    <w:rsid w:val="00413E6F"/>
    <w:rsid w:val="0041561A"/>
    <w:rsid w:val="004177AA"/>
    <w:rsid w:val="00420ACF"/>
    <w:rsid w:val="004212D2"/>
    <w:rsid w:val="00421B5E"/>
    <w:rsid w:val="00422995"/>
    <w:rsid w:val="00422AF4"/>
    <w:rsid w:val="004268BA"/>
    <w:rsid w:val="00426E5B"/>
    <w:rsid w:val="00431198"/>
    <w:rsid w:val="0043238A"/>
    <w:rsid w:val="00433DA6"/>
    <w:rsid w:val="00441105"/>
    <w:rsid w:val="00441705"/>
    <w:rsid w:val="00444E34"/>
    <w:rsid w:val="00446DCC"/>
    <w:rsid w:val="004525F4"/>
    <w:rsid w:val="00453DDD"/>
    <w:rsid w:val="00456430"/>
    <w:rsid w:val="0046247B"/>
    <w:rsid w:val="00463383"/>
    <w:rsid w:val="00463FF0"/>
    <w:rsid w:val="004668D7"/>
    <w:rsid w:val="00470756"/>
    <w:rsid w:val="004728DF"/>
    <w:rsid w:val="0047424F"/>
    <w:rsid w:val="00474B5E"/>
    <w:rsid w:val="00480396"/>
    <w:rsid w:val="0048218B"/>
    <w:rsid w:val="004874F3"/>
    <w:rsid w:val="00490444"/>
    <w:rsid w:val="00490971"/>
    <w:rsid w:val="00493A61"/>
    <w:rsid w:val="00495F9B"/>
    <w:rsid w:val="0049627E"/>
    <w:rsid w:val="004A1052"/>
    <w:rsid w:val="004A3174"/>
    <w:rsid w:val="004A455D"/>
    <w:rsid w:val="004A4714"/>
    <w:rsid w:val="004A515D"/>
    <w:rsid w:val="004A5834"/>
    <w:rsid w:val="004A7649"/>
    <w:rsid w:val="004A76C0"/>
    <w:rsid w:val="004A7B4E"/>
    <w:rsid w:val="004B2BEC"/>
    <w:rsid w:val="004B2E0C"/>
    <w:rsid w:val="004C1F7A"/>
    <w:rsid w:val="004C5977"/>
    <w:rsid w:val="004C597E"/>
    <w:rsid w:val="004C6A50"/>
    <w:rsid w:val="004D476C"/>
    <w:rsid w:val="004D5633"/>
    <w:rsid w:val="004D5CF4"/>
    <w:rsid w:val="004E658B"/>
    <w:rsid w:val="004E7113"/>
    <w:rsid w:val="004F04D4"/>
    <w:rsid w:val="004F4010"/>
    <w:rsid w:val="004F43B8"/>
    <w:rsid w:val="00501F54"/>
    <w:rsid w:val="005073C6"/>
    <w:rsid w:val="005110F7"/>
    <w:rsid w:val="00512A98"/>
    <w:rsid w:val="005173FF"/>
    <w:rsid w:val="00517A35"/>
    <w:rsid w:val="00521F94"/>
    <w:rsid w:val="0052776D"/>
    <w:rsid w:val="0052790D"/>
    <w:rsid w:val="00532B77"/>
    <w:rsid w:val="005350A9"/>
    <w:rsid w:val="00535485"/>
    <w:rsid w:val="00540CF1"/>
    <w:rsid w:val="00545828"/>
    <w:rsid w:val="005516EA"/>
    <w:rsid w:val="005536AE"/>
    <w:rsid w:val="00553B18"/>
    <w:rsid w:val="005549F4"/>
    <w:rsid w:val="00565005"/>
    <w:rsid w:val="00565FFA"/>
    <w:rsid w:val="0057085E"/>
    <w:rsid w:val="00570B9B"/>
    <w:rsid w:val="005719C5"/>
    <w:rsid w:val="00574353"/>
    <w:rsid w:val="00574493"/>
    <w:rsid w:val="005843C6"/>
    <w:rsid w:val="005848A7"/>
    <w:rsid w:val="0058561F"/>
    <w:rsid w:val="005865A5"/>
    <w:rsid w:val="005937AB"/>
    <w:rsid w:val="005A0116"/>
    <w:rsid w:val="005A1BD8"/>
    <w:rsid w:val="005A22B4"/>
    <w:rsid w:val="005A2340"/>
    <w:rsid w:val="005A367D"/>
    <w:rsid w:val="005A417E"/>
    <w:rsid w:val="005A5F9D"/>
    <w:rsid w:val="005B4204"/>
    <w:rsid w:val="005B537F"/>
    <w:rsid w:val="005B58E8"/>
    <w:rsid w:val="005B594C"/>
    <w:rsid w:val="005B651C"/>
    <w:rsid w:val="005C4666"/>
    <w:rsid w:val="005C4F96"/>
    <w:rsid w:val="005D0D6B"/>
    <w:rsid w:val="005D257F"/>
    <w:rsid w:val="005E497F"/>
    <w:rsid w:val="005F0707"/>
    <w:rsid w:val="005F7DB9"/>
    <w:rsid w:val="00600BC5"/>
    <w:rsid w:val="00602E4D"/>
    <w:rsid w:val="00607BC0"/>
    <w:rsid w:val="0061285F"/>
    <w:rsid w:val="006202D5"/>
    <w:rsid w:val="00622680"/>
    <w:rsid w:val="00622897"/>
    <w:rsid w:val="006271B1"/>
    <w:rsid w:val="00633353"/>
    <w:rsid w:val="00635C12"/>
    <w:rsid w:val="00636A07"/>
    <w:rsid w:val="00637BA9"/>
    <w:rsid w:val="00641733"/>
    <w:rsid w:val="00641AB1"/>
    <w:rsid w:val="00641F6E"/>
    <w:rsid w:val="00645A9C"/>
    <w:rsid w:val="006563FF"/>
    <w:rsid w:val="006614E3"/>
    <w:rsid w:val="00663EF1"/>
    <w:rsid w:val="00664202"/>
    <w:rsid w:val="0066799B"/>
    <w:rsid w:val="006702A2"/>
    <w:rsid w:val="00670B52"/>
    <w:rsid w:val="00670DDB"/>
    <w:rsid w:val="006749E9"/>
    <w:rsid w:val="00675117"/>
    <w:rsid w:val="006752B6"/>
    <w:rsid w:val="00675CEB"/>
    <w:rsid w:val="006761D0"/>
    <w:rsid w:val="0068052B"/>
    <w:rsid w:val="00682F72"/>
    <w:rsid w:val="00686BEC"/>
    <w:rsid w:val="00696D41"/>
    <w:rsid w:val="006A1636"/>
    <w:rsid w:val="006A2D28"/>
    <w:rsid w:val="006A43FF"/>
    <w:rsid w:val="006A455E"/>
    <w:rsid w:val="006A4DE9"/>
    <w:rsid w:val="006A531B"/>
    <w:rsid w:val="006A5DB6"/>
    <w:rsid w:val="006B6BB4"/>
    <w:rsid w:val="006B6DFF"/>
    <w:rsid w:val="006B7FFE"/>
    <w:rsid w:val="006C2D67"/>
    <w:rsid w:val="006C67CA"/>
    <w:rsid w:val="006C7144"/>
    <w:rsid w:val="006D4D0B"/>
    <w:rsid w:val="006D4F34"/>
    <w:rsid w:val="006D59B0"/>
    <w:rsid w:val="006E03DF"/>
    <w:rsid w:val="006E0B74"/>
    <w:rsid w:val="006E524D"/>
    <w:rsid w:val="006F00A0"/>
    <w:rsid w:val="006F5543"/>
    <w:rsid w:val="006F6FD9"/>
    <w:rsid w:val="006F7AF4"/>
    <w:rsid w:val="007008F1"/>
    <w:rsid w:val="00706BAC"/>
    <w:rsid w:val="00713D97"/>
    <w:rsid w:val="00716D89"/>
    <w:rsid w:val="00717B7E"/>
    <w:rsid w:val="0072187D"/>
    <w:rsid w:val="00721976"/>
    <w:rsid w:val="00721B99"/>
    <w:rsid w:val="00722748"/>
    <w:rsid w:val="0072319D"/>
    <w:rsid w:val="00731731"/>
    <w:rsid w:val="0073296A"/>
    <w:rsid w:val="00734CB1"/>
    <w:rsid w:val="00736E0A"/>
    <w:rsid w:val="007421CB"/>
    <w:rsid w:val="00742D5F"/>
    <w:rsid w:val="007442BE"/>
    <w:rsid w:val="00744647"/>
    <w:rsid w:val="00754B77"/>
    <w:rsid w:val="00762F08"/>
    <w:rsid w:val="00763F5E"/>
    <w:rsid w:val="007745A8"/>
    <w:rsid w:val="007762EA"/>
    <w:rsid w:val="00777B55"/>
    <w:rsid w:val="00777DAF"/>
    <w:rsid w:val="00783EA9"/>
    <w:rsid w:val="007929C2"/>
    <w:rsid w:val="0079559D"/>
    <w:rsid w:val="00795E89"/>
    <w:rsid w:val="007A13E3"/>
    <w:rsid w:val="007A3F98"/>
    <w:rsid w:val="007B37A4"/>
    <w:rsid w:val="007B4AB5"/>
    <w:rsid w:val="007C0A65"/>
    <w:rsid w:val="007C0BE4"/>
    <w:rsid w:val="007C1C72"/>
    <w:rsid w:val="007D5285"/>
    <w:rsid w:val="007D780C"/>
    <w:rsid w:val="007D7847"/>
    <w:rsid w:val="007E0890"/>
    <w:rsid w:val="007E326D"/>
    <w:rsid w:val="007E43BB"/>
    <w:rsid w:val="007E688F"/>
    <w:rsid w:val="0081524C"/>
    <w:rsid w:val="008165B8"/>
    <w:rsid w:val="008174CE"/>
    <w:rsid w:val="008240F3"/>
    <w:rsid w:val="00830255"/>
    <w:rsid w:val="00841171"/>
    <w:rsid w:val="00842CA3"/>
    <w:rsid w:val="00845618"/>
    <w:rsid w:val="00845CE6"/>
    <w:rsid w:val="0084601C"/>
    <w:rsid w:val="00846544"/>
    <w:rsid w:val="00851DEE"/>
    <w:rsid w:val="008532A2"/>
    <w:rsid w:val="00853C24"/>
    <w:rsid w:val="00854A6F"/>
    <w:rsid w:val="00855109"/>
    <w:rsid w:val="00857559"/>
    <w:rsid w:val="0087104C"/>
    <w:rsid w:val="0087298F"/>
    <w:rsid w:val="0087319A"/>
    <w:rsid w:val="00874AE8"/>
    <w:rsid w:val="00874E3F"/>
    <w:rsid w:val="00875DF2"/>
    <w:rsid w:val="008765DE"/>
    <w:rsid w:val="00876643"/>
    <w:rsid w:val="008768E7"/>
    <w:rsid w:val="00877086"/>
    <w:rsid w:val="00877213"/>
    <w:rsid w:val="00880DBD"/>
    <w:rsid w:val="00883C8B"/>
    <w:rsid w:val="008848E7"/>
    <w:rsid w:val="00885DB6"/>
    <w:rsid w:val="0088798D"/>
    <w:rsid w:val="00887A48"/>
    <w:rsid w:val="008905D1"/>
    <w:rsid w:val="00896AD4"/>
    <w:rsid w:val="008A4148"/>
    <w:rsid w:val="008A649E"/>
    <w:rsid w:val="008A7622"/>
    <w:rsid w:val="008B3B7B"/>
    <w:rsid w:val="008B5108"/>
    <w:rsid w:val="008B5A8A"/>
    <w:rsid w:val="008B71B2"/>
    <w:rsid w:val="008C0E27"/>
    <w:rsid w:val="008C63FE"/>
    <w:rsid w:val="008D48A7"/>
    <w:rsid w:val="008D6839"/>
    <w:rsid w:val="008E7100"/>
    <w:rsid w:val="008E7443"/>
    <w:rsid w:val="008F2F10"/>
    <w:rsid w:val="008F5CD5"/>
    <w:rsid w:val="008F7A54"/>
    <w:rsid w:val="008F7CCB"/>
    <w:rsid w:val="00901632"/>
    <w:rsid w:val="00901B88"/>
    <w:rsid w:val="0091059F"/>
    <w:rsid w:val="00914163"/>
    <w:rsid w:val="009152D5"/>
    <w:rsid w:val="00915D21"/>
    <w:rsid w:val="009226D8"/>
    <w:rsid w:val="00922989"/>
    <w:rsid w:val="00923809"/>
    <w:rsid w:val="00923A6C"/>
    <w:rsid w:val="009242EE"/>
    <w:rsid w:val="009251A0"/>
    <w:rsid w:val="0092520B"/>
    <w:rsid w:val="00930E5A"/>
    <w:rsid w:val="00934CEC"/>
    <w:rsid w:val="0093536D"/>
    <w:rsid w:val="00936729"/>
    <w:rsid w:val="00942811"/>
    <w:rsid w:val="00942FDA"/>
    <w:rsid w:val="0094594C"/>
    <w:rsid w:val="00954522"/>
    <w:rsid w:val="00955DB3"/>
    <w:rsid w:val="009613C0"/>
    <w:rsid w:val="00962714"/>
    <w:rsid w:val="0096277E"/>
    <w:rsid w:val="00964E8B"/>
    <w:rsid w:val="00965B03"/>
    <w:rsid w:val="00965E8D"/>
    <w:rsid w:val="00967D9A"/>
    <w:rsid w:val="00970428"/>
    <w:rsid w:val="00976216"/>
    <w:rsid w:val="00976F63"/>
    <w:rsid w:val="0099296A"/>
    <w:rsid w:val="00995AE5"/>
    <w:rsid w:val="009A6297"/>
    <w:rsid w:val="009B40B0"/>
    <w:rsid w:val="009B48F8"/>
    <w:rsid w:val="009C12F5"/>
    <w:rsid w:val="009D1B7F"/>
    <w:rsid w:val="009D3ADB"/>
    <w:rsid w:val="009E1B36"/>
    <w:rsid w:val="009E2A6D"/>
    <w:rsid w:val="009F15E4"/>
    <w:rsid w:val="009F36E0"/>
    <w:rsid w:val="009F3DAD"/>
    <w:rsid w:val="009F42EA"/>
    <w:rsid w:val="00A01E28"/>
    <w:rsid w:val="00A035EA"/>
    <w:rsid w:val="00A12F61"/>
    <w:rsid w:val="00A14905"/>
    <w:rsid w:val="00A14DCA"/>
    <w:rsid w:val="00A15B52"/>
    <w:rsid w:val="00A22647"/>
    <w:rsid w:val="00A235B6"/>
    <w:rsid w:val="00A2433C"/>
    <w:rsid w:val="00A24D70"/>
    <w:rsid w:val="00A32E3B"/>
    <w:rsid w:val="00A40931"/>
    <w:rsid w:val="00A538CC"/>
    <w:rsid w:val="00A54837"/>
    <w:rsid w:val="00A574DF"/>
    <w:rsid w:val="00A575F7"/>
    <w:rsid w:val="00A57FE4"/>
    <w:rsid w:val="00A600F4"/>
    <w:rsid w:val="00A65362"/>
    <w:rsid w:val="00A653D8"/>
    <w:rsid w:val="00A6603B"/>
    <w:rsid w:val="00A66F09"/>
    <w:rsid w:val="00A71371"/>
    <w:rsid w:val="00A7138C"/>
    <w:rsid w:val="00A82A4B"/>
    <w:rsid w:val="00A82AF4"/>
    <w:rsid w:val="00A85137"/>
    <w:rsid w:val="00A87A46"/>
    <w:rsid w:val="00A92ECF"/>
    <w:rsid w:val="00A97B39"/>
    <w:rsid w:val="00AA2A7F"/>
    <w:rsid w:val="00AA5860"/>
    <w:rsid w:val="00AB1AD8"/>
    <w:rsid w:val="00AB2030"/>
    <w:rsid w:val="00AB6A25"/>
    <w:rsid w:val="00AC4455"/>
    <w:rsid w:val="00AC7266"/>
    <w:rsid w:val="00AD0208"/>
    <w:rsid w:val="00AD48B6"/>
    <w:rsid w:val="00AE2C37"/>
    <w:rsid w:val="00AE55DF"/>
    <w:rsid w:val="00AF103E"/>
    <w:rsid w:val="00AF382F"/>
    <w:rsid w:val="00AF394D"/>
    <w:rsid w:val="00AF47B2"/>
    <w:rsid w:val="00AF5352"/>
    <w:rsid w:val="00AF5668"/>
    <w:rsid w:val="00B01D39"/>
    <w:rsid w:val="00B064C8"/>
    <w:rsid w:val="00B12DBB"/>
    <w:rsid w:val="00B14424"/>
    <w:rsid w:val="00B14756"/>
    <w:rsid w:val="00B17696"/>
    <w:rsid w:val="00B23183"/>
    <w:rsid w:val="00B26B33"/>
    <w:rsid w:val="00B31999"/>
    <w:rsid w:val="00B3437A"/>
    <w:rsid w:val="00B35634"/>
    <w:rsid w:val="00B35D7B"/>
    <w:rsid w:val="00B36192"/>
    <w:rsid w:val="00B379BA"/>
    <w:rsid w:val="00B41A50"/>
    <w:rsid w:val="00B4504C"/>
    <w:rsid w:val="00B46EEB"/>
    <w:rsid w:val="00B520AC"/>
    <w:rsid w:val="00B53573"/>
    <w:rsid w:val="00B619F4"/>
    <w:rsid w:val="00B675ED"/>
    <w:rsid w:val="00B6787F"/>
    <w:rsid w:val="00B71474"/>
    <w:rsid w:val="00B7219E"/>
    <w:rsid w:val="00B87147"/>
    <w:rsid w:val="00B91CA0"/>
    <w:rsid w:val="00B95CE0"/>
    <w:rsid w:val="00B96384"/>
    <w:rsid w:val="00B96686"/>
    <w:rsid w:val="00B979FC"/>
    <w:rsid w:val="00BA03A7"/>
    <w:rsid w:val="00BA3155"/>
    <w:rsid w:val="00BB06DE"/>
    <w:rsid w:val="00BB4197"/>
    <w:rsid w:val="00BB7948"/>
    <w:rsid w:val="00BC5BFC"/>
    <w:rsid w:val="00BC6916"/>
    <w:rsid w:val="00BD0443"/>
    <w:rsid w:val="00BD0B1A"/>
    <w:rsid w:val="00BE1A6C"/>
    <w:rsid w:val="00BE5D44"/>
    <w:rsid w:val="00BF02EF"/>
    <w:rsid w:val="00BF2B77"/>
    <w:rsid w:val="00BF5101"/>
    <w:rsid w:val="00BF678C"/>
    <w:rsid w:val="00BF6A16"/>
    <w:rsid w:val="00BF75BC"/>
    <w:rsid w:val="00BF7984"/>
    <w:rsid w:val="00C015B4"/>
    <w:rsid w:val="00C01DCD"/>
    <w:rsid w:val="00C05840"/>
    <w:rsid w:val="00C15E2D"/>
    <w:rsid w:val="00C209D0"/>
    <w:rsid w:val="00C2186E"/>
    <w:rsid w:val="00C2409B"/>
    <w:rsid w:val="00C249BD"/>
    <w:rsid w:val="00C2617F"/>
    <w:rsid w:val="00C2636D"/>
    <w:rsid w:val="00C268BB"/>
    <w:rsid w:val="00C3601F"/>
    <w:rsid w:val="00C372B5"/>
    <w:rsid w:val="00C37D1B"/>
    <w:rsid w:val="00C404A1"/>
    <w:rsid w:val="00C4264A"/>
    <w:rsid w:val="00C4288A"/>
    <w:rsid w:val="00C45BBA"/>
    <w:rsid w:val="00C52BA7"/>
    <w:rsid w:val="00C52BCD"/>
    <w:rsid w:val="00C56A3F"/>
    <w:rsid w:val="00C56B24"/>
    <w:rsid w:val="00C60B0C"/>
    <w:rsid w:val="00C64305"/>
    <w:rsid w:val="00C706EA"/>
    <w:rsid w:val="00C7517C"/>
    <w:rsid w:val="00C92313"/>
    <w:rsid w:val="00C92688"/>
    <w:rsid w:val="00C92C66"/>
    <w:rsid w:val="00C93A41"/>
    <w:rsid w:val="00C954CC"/>
    <w:rsid w:val="00C95B48"/>
    <w:rsid w:val="00C96EC2"/>
    <w:rsid w:val="00CA0379"/>
    <w:rsid w:val="00CA191C"/>
    <w:rsid w:val="00CA3BEF"/>
    <w:rsid w:val="00CB094C"/>
    <w:rsid w:val="00CB3EF1"/>
    <w:rsid w:val="00CB4FB8"/>
    <w:rsid w:val="00CB51E9"/>
    <w:rsid w:val="00CB56F9"/>
    <w:rsid w:val="00CB764A"/>
    <w:rsid w:val="00CC30AB"/>
    <w:rsid w:val="00CC3394"/>
    <w:rsid w:val="00CC576D"/>
    <w:rsid w:val="00CD110D"/>
    <w:rsid w:val="00CD3334"/>
    <w:rsid w:val="00CD5DEF"/>
    <w:rsid w:val="00CD7388"/>
    <w:rsid w:val="00CE4FB6"/>
    <w:rsid w:val="00CE506D"/>
    <w:rsid w:val="00CE50BB"/>
    <w:rsid w:val="00CE7341"/>
    <w:rsid w:val="00CF0088"/>
    <w:rsid w:val="00CF2448"/>
    <w:rsid w:val="00CF301C"/>
    <w:rsid w:val="00CF5462"/>
    <w:rsid w:val="00CF57C9"/>
    <w:rsid w:val="00D002C6"/>
    <w:rsid w:val="00D101C6"/>
    <w:rsid w:val="00D121ED"/>
    <w:rsid w:val="00D17F39"/>
    <w:rsid w:val="00D20376"/>
    <w:rsid w:val="00D3055C"/>
    <w:rsid w:val="00D31C71"/>
    <w:rsid w:val="00D32F8A"/>
    <w:rsid w:val="00D444A9"/>
    <w:rsid w:val="00D54AF6"/>
    <w:rsid w:val="00D66CE5"/>
    <w:rsid w:val="00D66D2B"/>
    <w:rsid w:val="00D675A5"/>
    <w:rsid w:val="00D7226F"/>
    <w:rsid w:val="00D75047"/>
    <w:rsid w:val="00D810EE"/>
    <w:rsid w:val="00D84E32"/>
    <w:rsid w:val="00D87716"/>
    <w:rsid w:val="00D913D8"/>
    <w:rsid w:val="00D928E2"/>
    <w:rsid w:val="00D951E1"/>
    <w:rsid w:val="00D96B91"/>
    <w:rsid w:val="00D97B8F"/>
    <w:rsid w:val="00DA0473"/>
    <w:rsid w:val="00DA0649"/>
    <w:rsid w:val="00DA248D"/>
    <w:rsid w:val="00DA4C7B"/>
    <w:rsid w:val="00DB32CC"/>
    <w:rsid w:val="00DB3FD3"/>
    <w:rsid w:val="00DC1FA6"/>
    <w:rsid w:val="00DC7986"/>
    <w:rsid w:val="00DD0A92"/>
    <w:rsid w:val="00DD29C9"/>
    <w:rsid w:val="00DE4C32"/>
    <w:rsid w:val="00DE57AC"/>
    <w:rsid w:val="00DE77F0"/>
    <w:rsid w:val="00DF2F15"/>
    <w:rsid w:val="00DF40BD"/>
    <w:rsid w:val="00DF7842"/>
    <w:rsid w:val="00E0049A"/>
    <w:rsid w:val="00E00B32"/>
    <w:rsid w:val="00E055B1"/>
    <w:rsid w:val="00E06E35"/>
    <w:rsid w:val="00E102C0"/>
    <w:rsid w:val="00E129C6"/>
    <w:rsid w:val="00E13C99"/>
    <w:rsid w:val="00E14DB9"/>
    <w:rsid w:val="00E20BB0"/>
    <w:rsid w:val="00E2218A"/>
    <w:rsid w:val="00E23AB3"/>
    <w:rsid w:val="00E31E88"/>
    <w:rsid w:val="00E46939"/>
    <w:rsid w:val="00E5425B"/>
    <w:rsid w:val="00E562B5"/>
    <w:rsid w:val="00E56D15"/>
    <w:rsid w:val="00E56DF1"/>
    <w:rsid w:val="00E56EF9"/>
    <w:rsid w:val="00E57A0A"/>
    <w:rsid w:val="00E65CB4"/>
    <w:rsid w:val="00E66CF6"/>
    <w:rsid w:val="00E7015D"/>
    <w:rsid w:val="00E70A28"/>
    <w:rsid w:val="00E72B50"/>
    <w:rsid w:val="00E7336A"/>
    <w:rsid w:val="00E75850"/>
    <w:rsid w:val="00E77270"/>
    <w:rsid w:val="00E77E93"/>
    <w:rsid w:val="00E808DD"/>
    <w:rsid w:val="00E81D3C"/>
    <w:rsid w:val="00E90783"/>
    <w:rsid w:val="00E91DB7"/>
    <w:rsid w:val="00E94B46"/>
    <w:rsid w:val="00EA1A4C"/>
    <w:rsid w:val="00EA4D8E"/>
    <w:rsid w:val="00EA56A1"/>
    <w:rsid w:val="00EA70AC"/>
    <w:rsid w:val="00EB2A9E"/>
    <w:rsid w:val="00EB399D"/>
    <w:rsid w:val="00EB5672"/>
    <w:rsid w:val="00EC2C9B"/>
    <w:rsid w:val="00EC331C"/>
    <w:rsid w:val="00ED03BE"/>
    <w:rsid w:val="00ED0ADB"/>
    <w:rsid w:val="00ED16AF"/>
    <w:rsid w:val="00ED2FA4"/>
    <w:rsid w:val="00ED74B4"/>
    <w:rsid w:val="00EE4AAB"/>
    <w:rsid w:val="00EE560D"/>
    <w:rsid w:val="00EF0EE5"/>
    <w:rsid w:val="00EF2C3F"/>
    <w:rsid w:val="00F07881"/>
    <w:rsid w:val="00F10308"/>
    <w:rsid w:val="00F14951"/>
    <w:rsid w:val="00F232BF"/>
    <w:rsid w:val="00F24EEE"/>
    <w:rsid w:val="00F27470"/>
    <w:rsid w:val="00F40385"/>
    <w:rsid w:val="00F50CA9"/>
    <w:rsid w:val="00F513A0"/>
    <w:rsid w:val="00F51543"/>
    <w:rsid w:val="00F5442E"/>
    <w:rsid w:val="00F61054"/>
    <w:rsid w:val="00F6371D"/>
    <w:rsid w:val="00F6741A"/>
    <w:rsid w:val="00F7614F"/>
    <w:rsid w:val="00F80345"/>
    <w:rsid w:val="00F8092E"/>
    <w:rsid w:val="00F81728"/>
    <w:rsid w:val="00F82341"/>
    <w:rsid w:val="00F82809"/>
    <w:rsid w:val="00F8724E"/>
    <w:rsid w:val="00F977C5"/>
    <w:rsid w:val="00FA6A43"/>
    <w:rsid w:val="00FB0A83"/>
    <w:rsid w:val="00FB6AE6"/>
    <w:rsid w:val="00FC0CC5"/>
    <w:rsid w:val="00FC4786"/>
    <w:rsid w:val="00FD2661"/>
    <w:rsid w:val="00FE0823"/>
    <w:rsid w:val="00FE26EE"/>
    <w:rsid w:val="00FE454C"/>
    <w:rsid w:val="00FF0954"/>
    <w:rsid w:val="00FF0FB1"/>
    <w:rsid w:val="00FF58DE"/>
    <w:rsid w:val="01026E7C"/>
    <w:rsid w:val="027C761A"/>
    <w:rsid w:val="047AC7CF"/>
    <w:rsid w:val="04C54C49"/>
    <w:rsid w:val="058C9427"/>
    <w:rsid w:val="063BDAFD"/>
    <w:rsid w:val="0677DC5D"/>
    <w:rsid w:val="072573C2"/>
    <w:rsid w:val="07BEFE48"/>
    <w:rsid w:val="0841DE19"/>
    <w:rsid w:val="087BEF8E"/>
    <w:rsid w:val="0A4226BA"/>
    <w:rsid w:val="0AD594BA"/>
    <w:rsid w:val="0C586F8F"/>
    <w:rsid w:val="0E015291"/>
    <w:rsid w:val="0E19F9F8"/>
    <w:rsid w:val="0E40815A"/>
    <w:rsid w:val="0E73A0CE"/>
    <w:rsid w:val="0EE508A2"/>
    <w:rsid w:val="0EF086E6"/>
    <w:rsid w:val="0F1DDE77"/>
    <w:rsid w:val="1147D62E"/>
    <w:rsid w:val="11C6E70F"/>
    <w:rsid w:val="1204D281"/>
    <w:rsid w:val="13650F6F"/>
    <w:rsid w:val="1680ED86"/>
    <w:rsid w:val="17F486BD"/>
    <w:rsid w:val="18466966"/>
    <w:rsid w:val="1888AFDC"/>
    <w:rsid w:val="18E747AD"/>
    <w:rsid w:val="195DF227"/>
    <w:rsid w:val="1A236626"/>
    <w:rsid w:val="1A3185B9"/>
    <w:rsid w:val="1A34AACC"/>
    <w:rsid w:val="1B1C5E81"/>
    <w:rsid w:val="1BBEE363"/>
    <w:rsid w:val="1BC1A8CE"/>
    <w:rsid w:val="1BE56FC4"/>
    <w:rsid w:val="1C6ACA1B"/>
    <w:rsid w:val="1C984EDC"/>
    <w:rsid w:val="1CB69139"/>
    <w:rsid w:val="1CD9CA2F"/>
    <w:rsid w:val="1E0E8707"/>
    <w:rsid w:val="202309A3"/>
    <w:rsid w:val="21FDBD35"/>
    <w:rsid w:val="2248588A"/>
    <w:rsid w:val="22F2334B"/>
    <w:rsid w:val="23C4CEC2"/>
    <w:rsid w:val="23F4A50C"/>
    <w:rsid w:val="24893E4F"/>
    <w:rsid w:val="24AEC21C"/>
    <w:rsid w:val="250372DF"/>
    <w:rsid w:val="255F017A"/>
    <w:rsid w:val="264A517D"/>
    <w:rsid w:val="26AA82C9"/>
    <w:rsid w:val="2776FE23"/>
    <w:rsid w:val="277B66D5"/>
    <w:rsid w:val="278DFB71"/>
    <w:rsid w:val="280C9920"/>
    <w:rsid w:val="283B33DE"/>
    <w:rsid w:val="290BFABE"/>
    <w:rsid w:val="29896E7C"/>
    <w:rsid w:val="2A24045F"/>
    <w:rsid w:val="2C654866"/>
    <w:rsid w:val="2C6BA15A"/>
    <w:rsid w:val="2E8FE1A7"/>
    <w:rsid w:val="2EA52325"/>
    <w:rsid w:val="2F7E595E"/>
    <w:rsid w:val="2FB1115B"/>
    <w:rsid w:val="2FB4D702"/>
    <w:rsid w:val="30B98435"/>
    <w:rsid w:val="30E3A41F"/>
    <w:rsid w:val="320FC62F"/>
    <w:rsid w:val="329345B7"/>
    <w:rsid w:val="33756282"/>
    <w:rsid w:val="3626A13B"/>
    <w:rsid w:val="36364891"/>
    <w:rsid w:val="3657DF36"/>
    <w:rsid w:val="3719FEA2"/>
    <w:rsid w:val="37F858C3"/>
    <w:rsid w:val="39950D83"/>
    <w:rsid w:val="39B10494"/>
    <w:rsid w:val="3AFA444A"/>
    <w:rsid w:val="3B6BBECE"/>
    <w:rsid w:val="3B74262B"/>
    <w:rsid w:val="3BD14873"/>
    <w:rsid w:val="3C518348"/>
    <w:rsid w:val="3D60DCBF"/>
    <w:rsid w:val="3F446A84"/>
    <w:rsid w:val="3F589AB3"/>
    <w:rsid w:val="3F8D6483"/>
    <w:rsid w:val="3FBA92BB"/>
    <w:rsid w:val="406A670B"/>
    <w:rsid w:val="4075050A"/>
    <w:rsid w:val="410D17A4"/>
    <w:rsid w:val="4162A68E"/>
    <w:rsid w:val="42128CA9"/>
    <w:rsid w:val="42427787"/>
    <w:rsid w:val="46CBAB11"/>
    <w:rsid w:val="474EF6FF"/>
    <w:rsid w:val="4842106C"/>
    <w:rsid w:val="4849AA5E"/>
    <w:rsid w:val="48800C57"/>
    <w:rsid w:val="48B8B173"/>
    <w:rsid w:val="48E00157"/>
    <w:rsid w:val="4B4FBA9D"/>
    <w:rsid w:val="4B52EBDD"/>
    <w:rsid w:val="4BE75CE9"/>
    <w:rsid w:val="4D20CF1A"/>
    <w:rsid w:val="4E5C4F1A"/>
    <w:rsid w:val="4E6A35D3"/>
    <w:rsid w:val="4F0FA312"/>
    <w:rsid w:val="501CF224"/>
    <w:rsid w:val="5068EBFD"/>
    <w:rsid w:val="51791FAB"/>
    <w:rsid w:val="51FD4C0D"/>
    <w:rsid w:val="52567CC8"/>
    <w:rsid w:val="534209C7"/>
    <w:rsid w:val="534F8572"/>
    <w:rsid w:val="5523984A"/>
    <w:rsid w:val="553E933C"/>
    <w:rsid w:val="554B2979"/>
    <w:rsid w:val="55FD3856"/>
    <w:rsid w:val="567D6E15"/>
    <w:rsid w:val="56CFBB8C"/>
    <w:rsid w:val="5712CF6D"/>
    <w:rsid w:val="572EF56D"/>
    <w:rsid w:val="57729CEC"/>
    <w:rsid w:val="586B5086"/>
    <w:rsid w:val="58B407B0"/>
    <w:rsid w:val="5923BA1B"/>
    <w:rsid w:val="59349534"/>
    <w:rsid w:val="5A49D1B6"/>
    <w:rsid w:val="5D120DBD"/>
    <w:rsid w:val="5D43942E"/>
    <w:rsid w:val="5D4C6D9A"/>
    <w:rsid w:val="5D80E0AF"/>
    <w:rsid w:val="5DE0FD22"/>
    <w:rsid w:val="5DE1BBEE"/>
    <w:rsid w:val="5DF399BA"/>
    <w:rsid w:val="5E48DEDF"/>
    <w:rsid w:val="5FF901C7"/>
    <w:rsid w:val="613B4D64"/>
    <w:rsid w:val="61FA7A4B"/>
    <w:rsid w:val="63698E54"/>
    <w:rsid w:val="63D364BB"/>
    <w:rsid w:val="63F48F48"/>
    <w:rsid w:val="64956866"/>
    <w:rsid w:val="6606451C"/>
    <w:rsid w:val="673EF314"/>
    <w:rsid w:val="684DB9CD"/>
    <w:rsid w:val="6916CB10"/>
    <w:rsid w:val="69FEE1D7"/>
    <w:rsid w:val="6AC4EF0D"/>
    <w:rsid w:val="6D5D0664"/>
    <w:rsid w:val="6D751517"/>
    <w:rsid w:val="6DB44A74"/>
    <w:rsid w:val="6F66E645"/>
    <w:rsid w:val="70157959"/>
    <w:rsid w:val="70FCA129"/>
    <w:rsid w:val="718AE7C1"/>
    <w:rsid w:val="7297F6B8"/>
    <w:rsid w:val="729A0521"/>
    <w:rsid w:val="740AC858"/>
    <w:rsid w:val="74212A81"/>
    <w:rsid w:val="7422FF18"/>
    <w:rsid w:val="7499991E"/>
    <w:rsid w:val="769129F0"/>
    <w:rsid w:val="7769D8CE"/>
    <w:rsid w:val="77F3B580"/>
    <w:rsid w:val="78A3CB45"/>
    <w:rsid w:val="7938A4A3"/>
    <w:rsid w:val="794948FD"/>
    <w:rsid w:val="79923B00"/>
    <w:rsid w:val="79C6D866"/>
    <w:rsid w:val="7A651845"/>
    <w:rsid w:val="7B848206"/>
    <w:rsid w:val="7C25F1A1"/>
    <w:rsid w:val="7D61E44A"/>
    <w:rsid w:val="7DDA52E7"/>
    <w:rsid w:val="7EA0C32F"/>
    <w:rsid w:val="7F1912AF"/>
    <w:rsid w:val="7FCFB9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6738F"/>
  <w15:chartTrackingRefBased/>
  <w15:docId w15:val="{03B056EA-E4D2-4EEE-B947-4128D430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B594C"/>
    <w:pPr>
      <w:spacing w:after="0" w:line="240" w:lineRule="auto"/>
    </w:pPr>
    <w:rPr>
      <w:rFonts w:ascii="Calibri" w:hAnsi="Calibri" w:cs="Calibri"/>
      <w:kern w:val="0"/>
      <w14:ligatures w14:val="none"/>
    </w:rPr>
  </w:style>
  <w:style w:type="paragraph" w:styleId="Pealkiri2">
    <w:name w:val="heading 2"/>
    <w:basedOn w:val="Normaallaad"/>
    <w:next w:val="Normaallaad"/>
    <w:link w:val="Pealkiri2Mrk"/>
    <w:uiPriority w:val="9"/>
    <w:semiHidden/>
    <w:unhideWhenUsed/>
    <w:qFormat/>
    <w:rsid w:val="00D7226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6614E3"/>
    <w:pPr>
      <w:spacing w:before="100" w:beforeAutospacing="1" w:after="100" w:afterAutospacing="1"/>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B594C"/>
    <w:pPr>
      <w:spacing w:after="160" w:line="252" w:lineRule="auto"/>
      <w:ind w:left="720"/>
      <w:contextualSpacing/>
    </w:pPr>
  </w:style>
  <w:style w:type="character" w:styleId="Kommentaariviide">
    <w:name w:val="annotation reference"/>
    <w:basedOn w:val="Liguvaikefont"/>
    <w:uiPriority w:val="99"/>
    <w:semiHidden/>
    <w:unhideWhenUsed/>
    <w:rsid w:val="00BF678C"/>
    <w:rPr>
      <w:sz w:val="16"/>
      <w:szCs w:val="16"/>
    </w:rPr>
  </w:style>
  <w:style w:type="paragraph" w:styleId="Kommentaaritekst">
    <w:name w:val="annotation text"/>
    <w:basedOn w:val="Normaallaad"/>
    <w:link w:val="KommentaaritekstMrk"/>
    <w:uiPriority w:val="99"/>
    <w:unhideWhenUsed/>
    <w:rsid w:val="00BF678C"/>
    <w:pPr>
      <w:spacing w:after="160"/>
    </w:pPr>
    <w:rPr>
      <w:rFonts w:asciiTheme="minorHAnsi" w:hAnsiTheme="minorHAnsi" w:cstheme="minorBidi"/>
      <w:sz w:val="20"/>
      <w:szCs w:val="20"/>
    </w:rPr>
  </w:style>
  <w:style w:type="character" w:customStyle="1" w:styleId="KommentaaritekstMrk">
    <w:name w:val="Kommentaari tekst Märk"/>
    <w:basedOn w:val="Liguvaikefont"/>
    <w:link w:val="Kommentaaritekst"/>
    <w:uiPriority w:val="99"/>
    <w:rsid w:val="00BF678C"/>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ED16AF"/>
    <w:pPr>
      <w:spacing w:after="0"/>
    </w:pPr>
    <w:rPr>
      <w:rFonts w:ascii="Calibri" w:hAnsi="Calibri" w:cs="Calibri"/>
      <w:b/>
      <w:bCs/>
    </w:rPr>
  </w:style>
  <w:style w:type="character" w:customStyle="1" w:styleId="KommentaariteemaMrk">
    <w:name w:val="Kommentaari teema Märk"/>
    <w:basedOn w:val="KommentaaritekstMrk"/>
    <w:link w:val="Kommentaariteema"/>
    <w:uiPriority w:val="99"/>
    <w:semiHidden/>
    <w:rsid w:val="00ED16AF"/>
    <w:rPr>
      <w:rFonts w:ascii="Calibri" w:hAnsi="Calibri" w:cs="Calibri"/>
      <w:b/>
      <w:bCs/>
      <w:kern w:val="0"/>
      <w:sz w:val="20"/>
      <w:szCs w:val="20"/>
      <w14:ligatures w14:val="none"/>
    </w:rPr>
  </w:style>
  <w:style w:type="character" w:customStyle="1" w:styleId="mm">
    <w:name w:val="mm"/>
    <w:basedOn w:val="Liguvaikefont"/>
    <w:rsid w:val="00E90783"/>
  </w:style>
  <w:style w:type="character" w:styleId="Hperlink">
    <w:name w:val="Hyperlink"/>
    <w:basedOn w:val="Liguvaikefont"/>
    <w:uiPriority w:val="99"/>
    <w:semiHidden/>
    <w:unhideWhenUsed/>
    <w:rsid w:val="00E90783"/>
    <w:rPr>
      <w:color w:val="0000FF"/>
      <w:u w:val="single"/>
    </w:rPr>
  </w:style>
  <w:style w:type="character" w:customStyle="1" w:styleId="Pealkiri3Mrk">
    <w:name w:val="Pealkiri 3 Märk"/>
    <w:basedOn w:val="Liguvaikefont"/>
    <w:link w:val="Pealkiri3"/>
    <w:uiPriority w:val="9"/>
    <w:rsid w:val="006614E3"/>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6614E3"/>
    <w:rPr>
      <w:b/>
      <w:bCs/>
    </w:rPr>
  </w:style>
  <w:style w:type="character" w:customStyle="1" w:styleId="Pealkiri2Mrk">
    <w:name w:val="Pealkiri 2 Märk"/>
    <w:basedOn w:val="Liguvaikefont"/>
    <w:link w:val="Pealkiri2"/>
    <w:uiPriority w:val="9"/>
    <w:semiHidden/>
    <w:rsid w:val="00D7226F"/>
    <w:rPr>
      <w:rFonts w:asciiTheme="majorHAnsi" w:eastAsiaTheme="majorEastAsia" w:hAnsiTheme="majorHAnsi" w:cstheme="majorBidi"/>
      <w:color w:val="2F5496" w:themeColor="accent1" w:themeShade="BF"/>
      <w:kern w:val="0"/>
      <w:sz w:val="26"/>
      <w:szCs w:val="26"/>
      <w14:ligatures w14:val="none"/>
    </w:rPr>
  </w:style>
  <w:style w:type="paragraph" w:styleId="Normaallaadveeb">
    <w:name w:val="Normal (Web)"/>
    <w:basedOn w:val="Normaallaad"/>
    <w:uiPriority w:val="99"/>
    <w:unhideWhenUsed/>
    <w:rsid w:val="000747D4"/>
    <w:pPr>
      <w:spacing w:before="100" w:beforeAutospacing="1" w:after="100" w:afterAutospacing="1"/>
    </w:pPr>
    <w:rPr>
      <w:rFonts w:ascii="Times New Roman" w:eastAsia="Times New Roman" w:hAnsi="Times New Roman" w:cs="Times New Roman"/>
      <w:sz w:val="24"/>
      <w:szCs w:val="24"/>
      <w:lang w:eastAsia="et-EE"/>
    </w:rPr>
  </w:style>
  <w:style w:type="paragraph" w:styleId="Redaktsioon">
    <w:name w:val="Revision"/>
    <w:hidden/>
    <w:uiPriority w:val="99"/>
    <w:semiHidden/>
    <w:rsid w:val="005A22B4"/>
    <w:pPr>
      <w:spacing w:after="0" w:line="240" w:lineRule="auto"/>
    </w:pPr>
    <w:rPr>
      <w:rFonts w:ascii="Calibri" w:hAnsi="Calibri" w:cs="Calibri"/>
      <w:kern w:val="0"/>
      <w14:ligatures w14:val="none"/>
    </w:rPr>
  </w:style>
  <w:style w:type="paragraph" w:styleId="Pis">
    <w:name w:val="header"/>
    <w:basedOn w:val="Normaallaad"/>
    <w:link w:val="PisMrk"/>
    <w:uiPriority w:val="99"/>
    <w:unhideWhenUsed/>
    <w:rsid w:val="004668D7"/>
    <w:pPr>
      <w:tabs>
        <w:tab w:val="center" w:pos="4536"/>
        <w:tab w:val="right" w:pos="9072"/>
      </w:tabs>
    </w:pPr>
  </w:style>
  <w:style w:type="character" w:customStyle="1" w:styleId="PisMrk">
    <w:name w:val="Päis Märk"/>
    <w:basedOn w:val="Liguvaikefont"/>
    <w:link w:val="Pis"/>
    <w:uiPriority w:val="99"/>
    <w:rsid w:val="004668D7"/>
    <w:rPr>
      <w:rFonts w:ascii="Calibri" w:hAnsi="Calibri" w:cs="Calibri"/>
      <w:kern w:val="0"/>
      <w14:ligatures w14:val="none"/>
    </w:rPr>
  </w:style>
  <w:style w:type="paragraph" w:styleId="Jalus">
    <w:name w:val="footer"/>
    <w:basedOn w:val="Normaallaad"/>
    <w:link w:val="JalusMrk"/>
    <w:uiPriority w:val="99"/>
    <w:unhideWhenUsed/>
    <w:rsid w:val="004668D7"/>
    <w:pPr>
      <w:tabs>
        <w:tab w:val="center" w:pos="4536"/>
        <w:tab w:val="right" w:pos="9072"/>
      </w:tabs>
    </w:pPr>
  </w:style>
  <w:style w:type="character" w:customStyle="1" w:styleId="JalusMrk">
    <w:name w:val="Jalus Märk"/>
    <w:basedOn w:val="Liguvaikefont"/>
    <w:link w:val="Jalus"/>
    <w:uiPriority w:val="99"/>
    <w:rsid w:val="004668D7"/>
    <w:rPr>
      <w:rFonts w:ascii="Calibri" w:hAnsi="Calibri" w:cs="Calibri"/>
      <w:kern w:val="0"/>
      <w14:ligatures w14:val="none"/>
    </w:rPr>
  </w:style>
  <w:style w:type="character" w:customStyle="1" w:styleId="tyhik">
    <w:name w:val="tyhik"/>
    <w:basedOn w:val="Liguvaikefont"/>
    <w:rsid w:val="002C2A69"/>
  </w:style>
  <w:style w:type="character" w:customStyle="1" w:styleId="ui-provider">
    <w:name w:val="ui-provider"/>
    <w:basedOn w:val="Liguvaikefont"/>
    <w:rsid w:val="00164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10149">
      <w:bodyDiv w:val="1"/>
      <w:marLeft w:val="0"/>
      <w:marRight w:val="0"/>
      <w:marTop w:val="0"/>
      <w:marBottom w:val="0"/>
      <w:divBdr>
        <w:top w:val="none" w:sz="0" w:space="0" w:color="auto"/>
        <w:left w:val="none" w:sz="0" w:space="0" w:color="auto"/>
        <w:bottom w:val="none" w:sz="0" w:space="0" w:color="auto"/>
        <w:right w:val="none" w:sz="0" w:space="0" w:color="auto"/>
      </w:divBdr>
    </w:div>
    <w:div w:id="427194099">
      <w:bodyDiv w:val="1"/>
      <w:marLeft w:val="0"/>
      <w:marRight w:val="0"/>
      <w:marTop w:val="0"/>
      <w:marBottom w:val="0"/>
      <w:divBdr>
        <w:top w:val="none" w:sz="0" w:space="0" w:color="auto"/>
        <w:left w:val="none" w:sz="0" w:space="0" w:color="auto"/>
        <w:bottom w:val="none" w:sz="0" w:space="0" w:color="auto"/>
        <w:right w:val="none" w:sz="0" w:space="0" w:color="auto"/>
      </w:divBdr>
    </w:div>
    <w:div w:id="653291635">
      <w:bodyDiv w:val="1"/>
      <w:marLeft w:val="0"/>
      <w:marRight w:val="0"/>
      <w:marTop w:val="0"/>
      <w:marBottom w:val="0"/>
      <w:divBdr>
        <w:top w:val="none" w:sz="0" w:space="0" w:color="auto"/>
        <w:left w:val="none" w:sz="0" w:space="0" w:color="auto"/>
        <w:bottom w:val="none" w:sz="0" w:space="0" w:color="auto"/>
        <w:right w:val="none" w:sz="0" w:space="0" w:color="auto"/>
      </w:divBdr>
    </w:div>
    <w:div w:id="772362943">
      <w:bodyDiv w:val="1"/>
      <w:marLeft w:val="0"/>
      <w:marRight w:val="0"/>
      <w:marTop w:val="0"/>
      <w:marBottom w:val="0"/>
      <w:divBdr>
        <w:top w:val="none" w:sz="0" w:space="0" w:color="auto"/>
        <w:left w:val="none" w:sz="0" w:space="0" w:color="auto"/>
        <w:bottom w:val="none" w:sz="0" w:space="0" w:color="auto"/>
        <w:right w:val="none" w:sz="0" w:space="0" w:color="auto"/>
      </w:divBdr>
    </w:div>
    <w:div w:id="831019096">
      <w:bodyDiv w:val="1"/>
      <w:marLeft w:val="0"/>
      <w:marRight w:val="0"/>
      <w:marTop w:val="0"/>
      <w:marBottom w:val="0"/>
      <w:divBdr>
        <w:top w:val="none" w:sz="0" w:space="0" w:color="auto"/>
        <w:left w:val="none" w:sz="0" w:space="0" w:color="auto"/>
        <w:bottom w:val="none" w:sz="0" w:space="0" w:color="auto"/>
        <w:right w:val="none" w:sz="0" w:space="0" w:color="auto"/>
      </w:divBdr>
    </w:div>
    <w:div w:id="1021512678">
      <w:bodyDiv w:val="1"/>
      <w:marLeft w:val="0"/>
      <w:marRight w:val="0"/>
      <w:marTop w:val="0"/>
      <w:marBottom w:val="0"/>
      <w:divBdr>
        <w:top w:val="none" w:sz="0" w:space="0" w:color="auto"/>
        <w:left w:val="none" w:sz="0" w:space="0" w:color="auto"/>
        <w:bottom w:val="none" w:sz="0" w:space="0" w:color="auto"/>
        <w:right w:val="none" w:sz="0" w:space="0" w:color="auto"/>
      </w:divBdr>
    </w:div>
    <w:div w:id="1094933028">
      <w:bodyDiv w:val="1"/>
      <w:marLeft w:val="0"/>
      <w:marRight w:val="0"/>
      <w:marTop w:val="0"/>
      <w:marBottom w:val="0"/>
      <w:divBdr>
        <w:top w:val="none" w:sz="0" w:space="0" w:color="auto"/>
        <w:left w:val="none" w:sz="0" w:space="0" w:color="auto"/>
        <w:bottom w:val="none" w:sz="0" w:space="0" w:color="auto"/>
        <w:right w:val="none" w:sz="0" w:space="0" w:color="auto"/>
      </w:divBdr>
    </w:div>
    <w:div w:id="1522933049">
      <w:bodyDiv w:val="1"/>
      <w:marLeft w:val="0"/>
      <w:marRight w:val="0"/>
      <w:marTop w:val="0"/>
      <w:marBottom w:val="0"/>
      <w:divBdr>
        <w:top w:val="none" w:sz="0" w:space="0" w:color="auto"/>
        <w:left w:val="none" w:sz="0" w:space="0" w:color="auto"/>
        <w:bottom w:val="none" w:sz="0" w:space="0" w:color="auto"/>
        <w:right w:val="none" w:sz="0" w:space="0" w:color="auto"/>
      </w:divBdr>
    </w:div>
    <w:div w:id="1673794649">
      <w:bodyDiv w:val="1"/>
      <w:marLeft w:val="0"/>
      <w:marRight w:val="0"/>
      <w:marTop w:val="0"/>
      <w:marBottom w:val="0"/>
      <w:divBdr>
        <w:top w:val="none" w:sz="0" w:space="0" w:color="auto"/>
        <w:left w:val="none" w:sz="0" w:space="0" w:color="auto"/>
        <w:bottom w:val="none" w:sz="0" w:space="0" w:color="auto"/>
        <w:right w:val="none" w:sz="0" w:space="0" w:color="auto"/>
      </w:divBdr>
    </w:div>
    <w:div w:id="2066297164">
      <w:bodyDiv w:val="1"/>
      <w:marLeft w:val="0"/>
      <w:marRight w:val="0"/>
      <w:marTop w:val="0"/>
      <w:marBottom w:val="0"/>
      <w:divBdr>
        <w:top w:val="none" w:sz="0" w:space="0" w:color="auto"/>
        <w:left w:val="none" w:sz="0" w:space="0" w:color="auto"/>
        <w:bottom w:val="none" w:sz="0" w:space="0" w:color="auto"/>
        <w:right w:val="none" w:sz="0" w:space="0" w:color="auto"/>
      </w:divBdr>
    </w:div>
    <w:div w:id="210568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HXU5DPSK444F-1907963284-18288</_dlc_DocId>
    <_dlc_DocIdUrl xmlns="aff8a95a-bdca-4bd1-9f28-df5ebd643b89">
      <Url>https://kontor.rik.ee/projektid_valispartneritega/_layouts/15/DocIdRedir.aspx?ID=HXU5DPSK444F-1907963284-18288</Url>
      <Description>HXU5DPSK444F-1907963284-18288</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0FFCB-B3F1-4270-B6EB-173DDD78C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027549-2D2A-4F1E-82A7-7E0E4D8D07A6}">
  <ds:schemaRefs>
    <ds:schemaRef ds:uri="http://schemas.microsoft.com/sharepoint/events"/>
  </ds:schemaRefs>
</ds:datastoreItem>
</file>

<file path=customXml/itemProps3.xml><?xml version="1.0" encoding="utf-8"?>
<ds:datastoreItem xmlns:ds="http://schemas.openxmlformats.org/officeDocument/2006/customXml" ds:itemID="{E31EF431-F755-4A66-B2BF-20F3E1C9CF32}">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4.xml><?xml version="1.0" encoding="utf-8"?>
<ds:datastoreItem xmlns:ds="http://schemas.openxmlformats.org/officeDocument/2006/customXml" ds:itemID="{55860695-9871-4F00-A9B8-12B3DC8FE572}">
  <ds:schemaRefs>
    <ds:schemaRef ds:uri="http://schemas.microsoft.com/sharepoint/v3/contenttype/forms"/>
  </ds:schemaRefs>
</ds:datastoreItem>
</file>

<file path=customXml/itemProps5.xml><?xml version="1.0" encoding="utf-8"?>
<ds:datastoreItem xmlns:ds="http://schemas.openxmlformats.org/officeDocument/2006/customXml" ds:itemID="{6F2541CA-5D82-49BF-830E-A74897034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1025</Words>
  <Characters>5950</Characters>
  <Application>Microsoft Office Word</Application>
  <DocSecurity>0</DocSecurity>
  <Lines>49</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Kaasik</dc:creator>
  <cp:keywords/>
  <dc:description/>
  <cp:lastModifiedBy>Kärt Voor</cp:lastModifiedBy>
  <cp:revision>6</cp:revision>
  <dcterms:created xsi:type="dcterms:W3CDTF">2024-06-25T05:28:00Z</dcterms:created>
  <dcterms:modified xsi:type="dcterms:W3CDTF">2024-07-08T08:57:00Z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d33742f7-2c89-4c87-826c-7dadd4c4019e</vt:lpwstr>
  </property>
</Properties>
</file>